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079299" w14:textId="77777777" w:rsidR="00F77103" w:rsidRDefault="000331A6">
      <w:pPr>
        <w:rPr>
          <w:b/>
          <w:sz w:val="28"/>
          <w:szCs w:val="28"/>
          <w:lang w:val="es-ES"/>
        </w:rPr>
      </w:pPr>
      <w:r w:rsidRPr="008F5265">
        <w:rPr>
          <w:b/>
          <w:sz w:val="28"/>
          <w:szCs w:val="28"/>
          <w:lang w:val="es-ES"/>
        </w:rPr>
        <w:t xml:space="preserve">PI </w:t>
      </w:r>
      <w:proofErr w:type="spellStart"/>
      <w:r w:rsidRPr="008F5265">
        <w:rPr>
          <w:b/>
          <w:sz w:val="28"/>
          <w:szCs w:val="28"/>
          <w:lang w:val="es-ES"/>
        </w:rPr>
        <w:t>Name</w:t>
      </w:r>
      <w:proofErr w:type="spellEnd"/>
      <w:r w:rsidRPr="008F5265">
        <w:rPr>
          <w:b/>
          <w:sz w:val="28"/>
          <w:szCs w:val="28"/>
          <w:lang w:val="es-ES"/>
        </w:rPr>
        <w:t>:</w:t>
      </w:r>
    </w:p>
    <w:p w14:paraId="3B43EFF4" w14:textId="35134C7D" w:rsidR="000331A6" w:rsidRPr="008F5265" w:rsidRDefault="008F5265">
      <w:pPr>
        <w:rPr>
          <w:b/>
          <w:sz w:val="28"/>
          <w:szCs w:val="28"/>
        </w:rPr>
      </w:pPr>
      <w:r w:rsidRPr="00F77103">
        <w:rPr>
          <w:lang w:val="es-ES"/>
        </w:rPr>
        <w:t xml:space="preserve">Ricardo </w:t>
      </w:r>
      <w:proofErr w:type="spellStart"/>
      <w:r w:rsidRPr="00F77103">
        <w:rPr>
          <w:lang w:val="es-ES"/>
        </w:rPr>
        <w:t>Mejia-Alvarez</w:t>
      </w:r>
      <w:proofErr w:type="spellEnd"/>
      <w:r w:rsidRPr="00F77103">
        <w:rPr>
          <w:lang w:val="es-ES"/>
        </w:rPr>
        <w:t xml:space="preserve">, PhD. </w:t>
      </w:r>
      <w:r w:rsidRPr="00F77103">
        <w:t>Michigan State University</w:t>
      </w:r>
    </w:p>
    <w:p w14:paraId="60AD2CD7" w14:textId="77777777" w:rsidR="00F77103" w:rsidRDefault="00F77103">
      <w:pPr>
        <w:rPr>
          <w:b/>
          <w:sz w:val="28"/>
        </w:rPr>
      </w:pPr>
      <w:r w:rsidRPr="00F77103">
        <w:rPr>
          <w:b/>
          <w:sz w:val="28"/>
        </w:rPr>
        <w:t xml:space="preserve">Science Education Title: </w:t>
      </w:r>
    </w:p>
    <w:p w14:paraId="385949FE" w14:textId="6E9E1031" w:rsidR="000331A6" w:rsidRDefault="008F5265">
      <w:r w:rsidRPr="00F77103">
        <w:t>Flow Visualization of Flow Past a Bluff Body Using Hydrogen Bubbles</w:t>
      </w:r>
    </w:p>
    <w:p w14:paraId="547873C2" w14:textId="6D275C0F" w:rsidR="000331A6" w:rsidRDefault="000331A6">
      <w:commentRangeStart w:id="0"/>
      <w:commentRangeStart w:id="1"/>
      <w:r w:rsidRPr="000331A6">
        <w:rPr>
          <w:b/>
          <w:sz w:val="28"/>
        </w:rPr>
        <w:t xml:space="preserve">Overview </w:t>
      </w:r>
      <w:commentRangeEnd w:id="0"/>
      <w:r w:rsidR="00FB31FE">
        <w:rPr>
          <w:rStyle w:val="CommentReference"/>
        </w:rPr>
        <w:commentReference w:id="0"/>
      </w:r>
      <w:commentRangeEnd w:id="1"/>
      <w:r w:rsidR="00171745">
        <w:rPr>
          <w:rStyle w:val="CommentReference"/>
        </w:rPr>
        <w:commentReference w:id="1"/>
      </w:r>
    </w:p>
    <w:p w14:paraId="3B5E814E" w14:textId="203AED32" w:rsidR="000873F9" w:rsidRDefault="008D10AE" w:rsidP="00F77103">
      <w:pPr>
        <w:rPr>
          <w:ins w:id="2" w:author="Ricardo Mejia-Alvarez" w:date="2017-02-26T23:51:00Z"/>
        </w:rPr>
      </w:pPr>
      <w:ins w:id="3" w:author="Ricardo Mejia-Alvarez" w:date="2017-02-26T23:51:00Z">
        <w:r>
          <w:t xml:space="preserve">Owing to the non-linear nature of its governing laws, fluid motion induces complicated </w:t>
        </w:r>
      </w:ins>
      <w:ins w:id="4" w:author="Microsoft Office User" w:date="2017-03-06T09:56:00Z">
        <w:r w:rsidR="00EB34E2">
          <w:t xml:space="preserve">flow </w:t>
        </w:r>
      </w:ins>
      <w:ins w:id="5" w:author="Ricardo Mejia-Alvarez" w:date="2017-02-26T23:51:00Z">
        <w:r>
          <w:t xml:space="preserve">patterns. Understanding the nature of these patterns has been the subject of intense scrutiny for centuries. </w:t>
        </w:r>
        <w:del w:id="6" w:author="Microsoft Office User" w:date="2017-03-06T10:01:00Z">
          <w:r w:rsidDel="00EB34E2">
            <w:delText>Early examples of pattern characterization of fluid flow phenomena for which we still have records, go as early as the XV century when Leonardo Da Vinci produced a set of insightful sketches of what we nowadays consider turbulent flow [</w:delText>
          </w:r>
        </w:del>
      </w:ins>
      <w:ins w:id="7" w:author="Ricardo Mejia-Alvarez" w:date="2017-02-26T23:53:00Z">
        <w:del w:id="8" w:author="Microsoft Office User" w:date="2017-03-06T10:01:00Z">
          <w:r w:rsidDel="00EB34E2">
            <w:fldChar w:fldCharType="begin"/>
          </w:r>
          <w:r w:rsidDel="00EB34E2">
            <w:delInstrText xml:space="preserve"> REF _Ref472166271 \r \h </w:delInstrText>
          </w:r>
        </w:del>
      </w:ins>
      <w:del w:id="9" w:author="Microsoft Office User" w:date="2017-03-06T10:01:00Z">
        <w:r w:rsidDel="00EB34E2">
          <w:fldChar w:fldCharType="separate"/>
        </w:r>
      </w:del>
      <w:ins w:id="10" w:author="Ricardo Mejia-Alvarez" w:date="2017-02-27T10:21:00Z">
        <w:del w:id="11" w:author="Microsoft Office User" w:date="2017-03-06T10:01:00Z">
          <w:r w:rsidR="00A75FE7" w:rsidDel="00EB34E2">
            <w:delText>1</w:delText>
          </w:r>
        </w:del>
      </w:ins>
      <w:ins w:id="12" w:author="Ricardo Mejia-Alvarez" w:date="2017-02-26T23:53:00Z">
        <w:del w:id="13" w:author="Microsoft Office User" w:date="2017-03-06T10:01:00Z">
          <w:r w:rsidDel="00EB34E2">
            <w:fldChar w:fldCharType="end"/>
          </w:r>
          <w:r w:rsidDel="00EB34E2">
            <w:delText xml:space="preserve">, </w:delText>
          </w:r>
          <w:r w:rsidDel="00EB34E2">
            <w:fldChar w:fldCharType="begin"/>
          </w:r>
          <w:r w:rsidDel="00EB34E2">
            <w:delInstrText xml:space="preserve"> REF _Ref472181912 \r \h </w:delInstrText>
          </w:r>
        </w:del>
      </w:ins>
      <w:del w:id="14" w:author="Microsoft Office User" w:date="2017-03-06T10:01:00Z">
        <w:r w:rsidDel="00EB34E2">
          <w:fldChar w:fldCharType="separate"/>
        </w:r>
      </w:del>
      <w:ins w:id="15" w:author="Ricardo Mejia-Alvarez" w:date="2017-02-27T10:21:00Z">
        <w:del w:id="16" w:author="Microsoft Office User" w:date="2017-03-06T10:01:00Z">
          <w:r w:rsidR="00A75FE7" w:rsidDel="00EB34E2">
            <w:delText>2</w:delText>
          </w:r>
        </w:del>
      </w:ins>
      <w:ins w:id="17" w:author="Ricardo Mejia-Alvarez" w:date="2017-02-26T23:53:00Z">
        <w:del w:id="18" w:author="Microsoft Office User" w:date="2017-03-06T10:01:00Z">
          <w:r w:rsidDel="00EB34E2">
            <w:fldChar w:fldCharType="end"/>
          </w:r>
        </w:del>
      </w:ins>
      <w:ins w:id="19" w:author="Ricardo Mejia-Alvarez" w:date="2017-02-26T23:51:00Z">
        <w:del w:id="20" w:author="Microsoft Office User" w:date="2017-03-06T10:01:00Z">
          <w:r w:rsidDel="00EB34E2">
            <w:delText xml:space="preserve">]. Due to their complexity, it is still not possible to predict the emergence and exact behavior of all flow patterns on theoretical grounds alone. </w:delText>
          </w:r>
        </w:del>
        <w:del w:id="21" w:author="Microsoft Office User" w:date="2017-03-06T09:56:00Z">
          <w:r w:rsidDel="00EB34E2">
            <w:delText>On the other hand, while</w:delText>
          </w:r>
        </w:del>
      </w:ins>
      <w:ins w:id="22" w:author="Microsoft Office User" w:date="2017-03-06T09:56:00Z">
        <w:r w:rsidR="00EB34E2">
          <w:t>Although</w:t>
        </w:r>
      </w:ins>
      <w:ins w:id="23" w:author="Ricardo Mejia-Alvarez" w:date="2017-02-26T23:51:00Z">
        <w:r>
          <w:t xml:space="preserve"> personal computers and supercomputers are extensively used to </w:t>
        </w:r>
      </w:ins>
      <w:ins w:id="24" w:author="Microsoft Office User" w:date="2017-03-06T09:53:00Z">
        <w:r w:rsidR="00EB34E2">
          <w:t>d</w:t>
        </w:r>
      </w:ins>
      <w:ins w:id="25" w:author="Ricardo Mejia-Alvarez" w:date="2017-02-26T23:51:00Z">
        <w:r>
          <w:t>educe fluid flow patterns, their capabilities are still insufficient to determine the exact flow behavior for complex geometries or highly inertial flows (e.g. when momentum dominates over viscous resistance). With this in mind, a multitude of experimental techniques to make flow patterns evident have been developed that can reach flow regimes and geometries inaccessible to theoretical and computational tools.</w:t>
        </w:r>
      </w:ins>
    </w:p>
    <w:p w14:paraId="34B9349C" w14:textId="0D09268E" w:rsidR="000873F9" w:rsidDel="000873F9" w:rsidRDefault="000873F9" w:rsidP="000873F9">
      <w:pPr>
        <w:rPr>
          <w:del w:id="26" w:author="Microsoft Office User" w:date="2017-03-06T10:12:00Z"/>
          <w:rFonts w:cstheme="minorHAnsi"/>
          <w:color w:val="000000" w:themeColor="text1"/>
        </w:rPr>
      </w:pPr>
      <w:ins w:id="27" w:author="Microsoft Office User" w:date="2017-03-06T10:09:00Z">
        <w:r>
          <w:t xml:space="preserve">This demonstration will investigate fluid flow around a bluff body.  A bluff body is an object that, due to its shape, causes separated flow over most of its surface. </w:t>
        </w:r>
        <w:r>
          <w:rPr>
            <w:rFonts w:cstheme="minorHAnsi"/>
            <w:color w:val="000000" w:themeColor="text1"/>
          </w:rPr>
          <w:t xml:space="preserve">This is in contrast to a streamlined body, like an airfoil, which is aligned in the stream and causes </w:t>
        </w:r>
      </w:ins>
      <w:ins w:id="28" w:author="Microsoft Office User" w:date="2017-03-06T10:12:00Z">
        <w:r>
          <w:rPr>
            <w:rFonts w:cstheme="minorHAnsi"/>
            <w:color w:val="000000" w:themeColor="text1"/>
          </w:rPr>
          <w:t xml:space="preserve">less </w:t>
        </w:r>
      </w:ins>
      <w:ins w:id="29" w:author="Microsoft Office User" w:date="2017-03-06T12:49:00Z">
        <w:r w:rsidR="005134CE">
          <w:rPr>
            <w:rFonts w:cstheme="minorHAnsi"/>
            <w:color w:val="000000" w:themeColor="text1"/>
          </w:rPr>
          <w:t xml:space="preserve">flow </w:t>
        </w:r>
      </w:ins>
      <w:ins w:id="30" w:author="Microsoft Office User" w:date="2017-03-06T10:12:00Z">
        <w:r>
          <w:rPr>
            <w:rFonts w:cstheme="minorHAnsi"/>
            <w:color w:val="000000" w:themeColor="text1"/>
          </w:rPr>
          <w:t>separation</w:t>
        </w:r>
      </w:ins>
      <w:ins w:id="31" w:author="Microsoft Office User" w:date="2017-03-06T10:09:00Z">
        <w:r>
          <w:rPr>
            <w:rFonts w:cstheme="minorHAnsi"/>
            <w:color w:val="000000" w:themeColor="text1"/>
          </w:rPr>
          <w:t xml:space="preserve">.  </w:t>
        </w:r>
      </w:ins>
      <w:r w:rsidR="00CE126F">
        <w:rPr>
          <w:rFonts w:cstheme="minorHAnsi"/>
          <w:color w:val="000000" w:themeColor="text1"/>
        </w:rPr>
        <w:t xml:space="preserve">The purpose of this study is to </w:t>
      </w:r>
      <w:del w:id="32" w:author="Microsoft Office User" w:date="2017-03-06T09:54:00Z">
        <w:r w:rsidR="00CE126F" w:rsidDel="00EB34E2">
          <w:rPr>
            <w:rFonts w:cstheme="minorHAnsi"/>
            <w:color w:val="000000" w:themeColor="text1"/>
          </w:rPr>
          <w:delText>demonstrate the implementation</w:delText>
        </w:r>
      </w:del>
      <w:ins w:id="33" w:author="Microsoft Office User" w:date="2017-03-06T09:54:00Z">
        <w:r w:rsidR="00EB34E2">
          <w:rPr>
            <w:rFonts w:cstheme="minorHAnsi"/>
            <w:color w:val="000000" w:themeColor="text1"/>
          </w:rPr>
          <w:t>use</w:t>
        </w:r>
      </w:ins>
      <w:del w:id="34" w:author="Microsoft Office User" w:date="2017-03-06T09:55:00Z">
        <w:r w:rsidR="00CE126F" w:rsidDel="00EB34E2">
          <w:rPr>
            <w:rFonts w:cstheme="minorHAnsi"/>
            <w:color w:val="000000" w:themeColor="text1"/>
          </w:rPr>
          <w:delText xml:space="preserve"> of</w:delText>
        </w:r>
      </w:del>
      <w:r w:rsidR="00CE126F">
        <w:rPr>
          <w:rFonts w:cstheme="minorHAnsi"/>
          <w:color w:val="000000" w:themeColor="text1"/>
        </w:rPr>
        <w:t xml:space="preserve"> hydrogen bubbles as a method</w:t>
      </w:r>
      <w:ins w:id="35" w:author="Microsoft Office User" w:date="2017-03-06T09:55:00Z">
        <w:r w:rsidR="00EB34E2">
          <w:rPr>
            <w:rFonts w:cstheme="minorHAnsi"/>
            <w:color w:val="000000" w:themeColor="text1"/>
          </w:rPr>
          <w:t xml:space="preserve"> of</w:t>
        </w:r>
      </w:ins>
      <w:r w:rsidR="00CE126F">
        <w:rPr>
          <w:rFonts w:cstheme="minorHAnsi"/>
          <w:color w:val="000000" w:themeColor="text1"/>
        </w:rPr>
        <w:t xml:space="preserve"> </w:t>
      </w:r>
      <w:del w:id="36" w:author="Microsoft Office User" w:date="2017-03-06T09:55:00Z">
        <w:r w:rsidR="00CE126F" w:rsidDel="00EB34E2">
          <w:rPr>
            <w:rFonts w:cstheme="minorHAnsi"/>
            <w:color w:val="000000" w:themeColor="text1"/>
          </w:rPr>
          <w:delText>of flow visualization</w:delText>
        </w:r>
      </w:del>
      <w:ins w:id="37" w:author="Microsoft Office User" w:date="2017-03-06T09:55:00Z">
        <w:r w:rsidR="00EB34E2">
          <w:rPr>
            <w:rFonts w:cstheme="minorHAnsi"/>
            <w:color w:val="000000" w:themeColor="text1"/>
          </w:rPr>
          <w:t>visualizing flow patterns</w:t>
        </w:r>
        <w:r>
          <w:rPr>
            <w:rFonts w:cstheme="minorHAnsi"/>
            <w:color w:val="000000" w:themeColor="text1"/>
          </w:rPr>
          <w:t xml:space="preserve">.  </w:t>
        </w:r>
      </w:ins>
      <w:ins w:id="38" w:author="Microsoft Office User" w:date="2017-03-06T12:37:00Z">
        <w:r w:rsidR="00B22BF7">
          <w:rPr>
            <w:rFonts w:cstheme="minorHAnsi"/>
            <w:color w:val="000000" w:themeColor="text1"/>
          </w:rPr>
          <w:t>The h</w:t>
        </w:r>
      </w:ins>
      <w:moveToRangeStart w:id="39" w:author="Microsoft Office User" w:date="2017-03-06T10:12:00Z" w:name="move476558484"/>
      <w:moveTo w:id="40" w:author="Microsoft Office User" w:date="2017-03-06T10:12:00Z">
        <w:del w:id="41" w:author="Microsoft Office User" w:date="2017-03-06T12:37:00Z">
          <w:r w:rsidDel="00B22BF7">
            <w:rPr>
              <w:rFonts w:cstheme="minorHAnsi"/>
              <w:color w:val="000000" w:themeColor="text1"/>
            </w:rPr>
            <w:delText>H</w:delText>
          </w:r>
        </w:del>
        <w:r>
          <w:rPr>
            <w:rFonts w:cstheme="minorHAnsi"/>
            <w:color w:val="000000" w:themeColor="text1"/>
          </w:rPr>
          <w:t>ydrogen bubbles are produced via electrolysis using a DC power source by submerging its electrodes in the water. Hydrogen bubbles are formed in the negative electrode, which needs to be a very fine wire to ensure that the bubbles remain small and track fluid motion more effectively</w:t>
        </w:r>
      </w:moveTo>
      <w:ins w:id="42" w:author="Microsoft Office User" w:date="2017-03-06T10:12:00Z">
        <w:r>
          <w:rPr>
            <w:rFonts w:cstheme="minorHAnsi"/>
            <w:color w:val="000000" w:themeColor="text1"/>
          </w:rPr>
          <w:t xml:space="preserve">. </w:t>
        </w:r>
      </w:ins>
      <w:moveTo w:id="43" w:author="Microsoft Office User" w:date="2017-03-06T10:12:00Z">
        <w:del w:id="44" w:author="Microsoft Office User" w:date="2017-03-06T10:12:00Z">
          <w:r w:rsidDel="000873F9">
            <w:rPr>
              <w:rFonts w:cstheme="minorHAnsi"/>
              <w:color w:val="000000" w:themeColor="text1"/>
            </w:rPr>
            <w:delText>.</w:delText>
          </w:r>
        </w:del>
      </w:moveTo>
    </w:p>
    <w:moveToRangeEnd w:id="39"/>
    <w:p w14:paraId="0C6BD4DE" w14:textId="7A8E38EA" w:rsidR="008D10AE" w:rsidDel="00EB34E2" w:rsidRDefault="000873F9" w:rsidP="00EB34E2">
      <w:pPr>
        <w:rPr>
          <w:ins w:id="45" w:author="Ricardo Mejia-Alvarez" w:date="2017-02-26T23:54:00Z"/>
          <w:del w:id="46" w:author="Microsoft Office User" w:date="2017-03-06T09:58:00Z"/>
          <w:rFonts w:cstheme="minorHAnsi"/>
          <w:color w:val="000000" w:themeColor="text1"/>
        </w:rPr>
        <w:pPrChange w:id="47" w:author="Microsoft Office User" w:date="2017-03-06T09:58:00Z">
          <w:pPr/>
        </w:pPrChange>
      </w:pPr>
      <w:ins w:id="48" w:author="Microsoft Office User" w:date="2017-03-06T09:55:00Z">
        <w:r>
          <w:rPr>
            <w:rFonts w:cstheme="minorHAnsi"/>
            <w:color w:val="000000" w:themeColor="text1"/>
          </w:rPr>
          <w:t xml:space="preserve">This </w:t>
        </w:r>
      </w:ins>
      <w:ins w:id="49" w:author="Ricardo Mejia-Alvarez" w:date="2017-02-26T23:53:00Z">
        <w:del w:id="50" w:author="Microsoft Office User" w:date="2017-03-06T09:55:00Z">
          <w:r w:rsidR="008D10AE" w:rsidDel="00EB34E2">
            <w:rPr>
              <w:rFonts w:cstheme="minorHAnsi"/>
              <w:color w:val="000000" w:themeColor="text1"/>
            </w:rPr>
            <w:delText xml:space="preserve"> to educe flow patterns</w:delText>
          </w:r>
        </w:del>
      </w:ins>
      <w:del w:id="51" w:author="Microsoft Office User" w:date="2017-03-06T09:55:00Z">
        <w:r w:rsidR="00CE126F" w:rsidDel="00EB34E2">
          <w:rPr>
            <w:rFonts w:cstheme="minorHAnsi"/>
            <w:color w:val="000000" w:themeColor="text1"/>
          </w:rPr>
          <w:delText xml:space="preserve">. This </w:delText>
        </w:r>
      </w:del>
      <w:r w:rsidR="00CE126F">
        <w:rPr>
          <w:rFonts w:cstheme="minorHAnsi"/>
          <w:color w:val="000000" w:themeColor="text1"/>
        </w:rPr>
        <w:t>method is suitable for steady and unsteady laminar flows, and is based on the basic flow lines</w:t>
      </w:r>
      <w:ins w:id="52" w:author="Ricardo Mejia-Alvarez" w:date="2017-02-26T23:55:00Z">
        <w:r w:rsidR="008D10AE">
          <w:rPr>
            <w:rFonts w:cstheme="minorHAnsi"/>
            <w:color w:val="000000" w:themeColor="text1"/>
          </w:rPr>
          <w:t xml:space="preserve"> that describe the nature of the flow around objects</w:t>
        </w:r>
      </w:ins>
      <w:ins w:id="53" w:author="Microsoft Office User" w:date="2017-03-06T09:57:00Z">
        <w:r w:rsidR="00EB34E2">
          <w:rPr>
            <w:rFonts w:cstheme="minorHAnsi"/>
            <w:color w:val="000000" w:themeColor="text1"/>
          </w:rPr>
          <w:t>.</w:t>
        </w:r>
      </w:ins>
      <w:ins w:id="54" w:author="Ricardo Mejia-Alvarez" w:date="2017-02-26T23:55:00Z">
        <w:r w:rsidR="008D10AE">
          <w:rPr>
            <w:rFonts w:cstheme="minorHAnsi"/>
            <w:color w:val="000000" w:themeColor="text1"/>
          </w:rPr>
          <w:t xml:space="preserve"> </w:t>
        </w:r>
        <w:r w:rsidR="008D10AE">
          <w:rPr>
            <w:rStyle w:val="CommentReference"/>
          </w:rPr>
          <w:commentReference w:id="55"/>
        </w:r>
        <w:r w:rsidR="008D10AE">
          <w:rPr>
            <w:rFonts w:cstheme="minorHAnsi"/>
            <w:color w:val="000000" w:themeColor="text1"/>
          </w:rPr>
          <w:t>[</w:t>
        </w:r>
        <w:r w:rsidR="008D10AE">
          <w:rPr>
            <w:rFonts w:cstheme="minorHAnsi"/>
            <w:color w:val="000000" w:themeColor="text1"/>
          </w:rPr>
          <w:fldChar w:fldCharType="begin"/>
        </w:r>
        <w:r w:rsidR="008D10AE">
          <w:rPr>
            <w:rFonts w:cstheme="minorHAnsi"/>
            <w:color w:val="000000" w:themeColor="text1"/>
          </w:rPr>
          <w:instrText xml:space="preserve"> REF _Ref473655542 \r \h </w:instrText>
        </w:r>
      </w:ins>
      <w:r w:rsidR="008D10AE">
        <w:rPr>
          <w:rFonts w:cstheme="minorHAnsi"/>
          <w:color w:val="000000" w:themeColor="text1"/>
        </w:rPr>
      </w:r>
      <w:ins w:id="56" w:author="Ricardo Mejia-Alvarez" w:date="2017-02-26T23:55:00Z">
        <w:r w:rsidR="008D10AE">
          <w:rPr>
            <w:rFonts w:cstheme="minorHAnsi"/>
            <w:color w:val="000000" w:themeColor="text1"/>
          </w:rPr>
          <w:fldChar w:fldCharType="separate"/>
        </w:r>
      </w:ins>
      <w:r w:rsidR="00A75FE7">
        <w:rPr>
          <w:rFonts w:cstheme="minorHAnsi"/>
          <w:color w:val="000000" w:themeColor="text1"/>
        </w:rPr>
        <w:t>1</w:t>
      </w:r>
      <w:ins w:id="57" w:author="Ricardo Mejia-Alvarez" w:date="2017-02-26T23:55:00Z">
        <w:r w:rsidR="008D10AE">
          <w:rPr>
            <w:rFonts w:cstheme="minorHAnsi"/>
            <w:color w:val="000000" w:themeColor="text1"/>
          </w:rPr>
          <w:fldChar w:fldCharType="end"/>
        </w:r>
      </w:ins>
      <w:ins w:id="58" w:author="Microsoft Office User" w:date="2017-03-06T14:15:00Z">
        <w:r w:rsidR="00CE4109">
          <w:rPr>
            <w:rFonts w:cstheme="minorHAnsi"/>
            <w:color w:val="000000" w:themeColor="text1"/>
          </w:rPr>
          <w:t>-3</w:t>
        </w:r>
      </w:ins>
      <w:ins w:id="59" w:author="Ricardo Mejia-Alvarez" w:date="2017-02-26T23:55:00Z">
        <w:r w:rsidR="008D10AE">
          <w:rPr>
            <w:rFonts w:cstheme="minorHAnsi"/>
            <w:color w:val="000000" w:themeColor="text1"/>
          </w:rPr>
          <w:t>]</w:t>
        </w:r>
      </w:ins>
      <w:ins w:id="60" w:author="Microsoft Office User" w:date="2017-03-06T09:57:00Z">
        <w:r w:rsidR="00EB34E2">
          <w:rPr>
            <w:rFonts w:cstheme="minorHAnsi"/>
            <w:color w:val="000000" w:themeColor="text1"/>
          </w:rPr>
          <w:t xml:space="preserve"> </w:t>
        </w:r>
      </w:ins>
      <w:ins w:id="61" w:author="Ricardo Mejia-Alvarez" w:date="2017-02-26T23:54:00Z">
        <w:del w:id="62" w:author="Microsoft Office User" w:date="2017-03-06T09:57:00Z">
          <w:r w:rsidR="008D10AE" w:rsidDel="00EB34E2">
            <w:rPr>
              <w:rFonts w:cstheme="minorHAnsi"/>
              <w:color w:val="000000" w:themeColor="text1"/>
            </w:rPr>
            <w:delText>:</w:delText>
          </w:r>
        </w:del>
      </w:ins>
    </w:p>
    <w:p w14:paraId="0DF0061C" w14:textId="2F36358F" w:rsidR="008D10AE" w:rsidRPr="008D10AE" w:rsidDel="00EB34E2" w:rsidRDefault="008D10AE" w:rsidP="00EB34E2">
      <w:pPr>
        <w:rPr>
          <w:ins w:id="63" w:author="Ricardo Mejia-Alvarez" w:date="2017-02-26T23:54:00Z"/>
          <w:del w:id="64" w:author="Microsoft Office User" w:date="2017-03-06T09:58:00Z"/>
          <w:rFonts w:cstheme="minorHAnsi"/>
          <w:color w:val="000000" w:themeColor="text1"/>
        </w:rPr>
        <w:pPrChange w:id="65" w:author="Microsoft Office User" w:date="2017-03-06T09:58:00Z">
          <w:pPr>
            <w:numPr>
              <w:numId w:val="3"/>
            </w:numPr>
            <w:ind w:left="720" w:hanging="360"/>
          </w:pPr>
        </w:pPrChange>
      </w:pPr>
      <w:ins w:id="66" w:author="Ricardo Mejia-Alvarez" w:date="2017-02-26T23:54:00Z">
        <w:del w:id="67" w:author="Microsoft Office User" w:date="2017-03-06T09:58:00Z">
          <w:r w:rsidRPr="008D10AE" w:rsidDel="00EB34E2">
            <w:rPr>
              <w:rFonts w:cstheme="minorHAnsi"/>
              <w:color w:val="000000" w:themeColor="text1"/>
            </w:rPr>
            <w:delText>Pathline: path that a fluid particle follows as it moves with the flow.</w:delText>
          </w:r>
        </w:del>
      </w:ins>
    </w:p>
    <w:p w14:paraId="4C2727BA" w14:textId="3DDD5900" w:rsidR="008D10AE" w:rsidRPr="008D10AE" w:rsidDel="00EB34E2" w:rsidRDefault="008D10AE" w:rsidP="00EB34E2">
      <w:pPr>
        <w:rPr>
          <w:ins w:id="68" w:author="Ricardo Mejia-Alvarez" w:date="2017-02-26T23:54:00Z"/>
          <w:del w:id="69" w:author="Microsoft Office User" w:date="2017-03-06T09:58:00Z"/>
          <w:rFonts w:cstheme="minorHAnsi"/>
          <w:color w:val="000000" w:themeColor="text1"/>
        </w:rPr>
        <w:pPrChange w:id="70" w:author="Microsoft Office User" w:date="2017-03-06T09:58:00Z">
          <w:pPr>
            <w:numPr>
              <w:numId w:val="2"/>
            </w:numPr>
            <w:ind w:left="720" w:hanging="360"/>
          </w:pPr>
        </w:pPrChange>
      </w:pPr>
      <w:ins w:id="71" w:author="Ricardo Mejia-Alvarez" w:date="2017-02-26T23:54:00Z">
        <w:del w:id="72" w:author="Microsoft Office User" w:date="2017-03-06T09:58:00Z">
          <w:r w:rsidRPr="008D10AE" w:rsidDel="00EB34E2">
            <w:rPr>
              <w:rFonts w:cstheme="minorHAnsi"/>
              <w:color w:val="000000" w:themeColor="text1"/>
            </w:rPr>
            <w:delText xml:space="preserve">Streakline: continuous locus of all the fluid particles whose motion originated at the same spatial location. </w:delText>
          </w:r>
        </w:del>
      </w:ins>
    </w:p>
    <w:p w14:paraId="152BF652" w14:textId="3D56CB37" w:rsidR="008D10AE" w:rsidRPr="008D10AE" w:rsidDel="00EB34E2" w:rsidRDefault="008D10AE" w:rsidP="00EB34E2">
      <w:pPr>
        <w:rPr>
          <w:ins w:id="73" w:author="Ricardo Mejia-Alvarez" w:date="2017-02-26T23:54:00Z"/>
          <w:del w:id="74" w:author="Microsoft Office User" w:date="2017-03-06T09:58:00Z"/>
          <w:rFonts w:cstheme="minorHAnsi"/>
          <w:color w:val="000000" w:themeColor="text1"/>
        </w:rPr>
        <w:pPrChange w:id="75" w:author="Microsoft Office User" w:date="2017-03-06T09:58:00Z">
          <w:pPr>
            <w:numPr>
              <w:numId w:val="2"/>
            </w:numPr>
            <w:ind w:left="720" w:hanging="360"/>
          </w:pPr>
        </w:pPrChange>
      </w:pPr>
      <w:ins w:id="76" w:author="Ricardo Mejia-Alvarez" w:date="2017-02-26T23:54:00Z">
        <w:del w:id="77" w:author="Microsoft Office User" w:date="2017-03-06T09:58:00Z">
          <w:r w:rsidRPr="008D10AE" w:rsidDel="00EB34E2">
            <w:rPr>
              <w:rFonts w:cstheme="minorHAnsi"/>
              <w:color w:val="000000" w:themeColor="text1"/>
            </w:rPr>
            <w:delText>Timeline: set of fluid particles that were tagged at the same instant of time while forming a continuous locus.</w:delText>
          </w:r>
        </w:del>
      </w:ins>
    </w:p>
    <w:p w14:paraId="4D27E103" w14:textId="0D4B3ACA" w:rsidR="008D10AE" w:rsidRPr="008D10AE" w:rsidDel="00EB34E2" w:rsidRDefault="008D10AE" w:rsidP="00EB34E2">
      <w:pPr>
        <w:rPr>
          <w:ins w:id="78" w:author="Ricardo Mejia-Alvarez" w:date="2017-02-26T23:54:00Z"/>
          <w:del w:id="79" w:author="Microsoft Office User" w:date="2017-03-06T09:58:00Z"/>
          <w:rFonts w:cstheme="minorHAnsi"/>
          <w:color w:val="000000" w:themeColor="text1"/>
        </w:rPr>
        <w:pPrChange w:id="80" w:author="Microsoft Office User" w:date="2017-03-06T09:58:00Z">
          <w:pPr/>
        </w:pPrChange>
      </w:pPr>
      <w:ins w:id="81" w:author="Ricardo Mejia-Alvarez" w:date="2017-02-26T23:54:00Z">
        <w:del w:id="82" w:author="Microsoft Office User" w:date="2017-03-06T09:58:00Z">
          <w:r w:rsidRPr="008D10AE" w:rsidDel="00EB34E2">
            <w:rPr>
              <w:rFonts w:cstheme="minorHAnsi"/>
              <w:color w:val="000000" w:themeColor="text1"/>
            </w:rPr>
            <w:delText>Streamline: continuous line that is everywhere tangent to the velocity field at an instant in time.</w:delText>
          </w:r>
        </w:del>
      </w:ins>
    </w:p>
    <w:p w14:paraId="7D9662E4" w14:textId="1F5D9AEF" w:rsidR="00CE126F" w:rsidRDefault="001C3AAE" w:rsidP="00EB34E2">
      <w:ins w:id="83" w:author="Ricardo Mejia-Alvarez" w:date="2017-02-27T08:15:00Z">
        <w:del w:id="84" w:author="Microsoft Office User" w:date="2017-03-06T09:58:00Z">
          <w:r w:rsidDel="00EB34E2">
            <w:delText>The first three lines are relatively easy to generate experimentally, while streamlines are merely a mathematical concept that in general have to be produced by post-processing an instantaneous</w:delText>
          </w:r>
        </w:del>
      </w:ins>
      <w:ins w:id="85" w:author="Ricardo Mejia-Alvarez" w:date="2017-02-27T08:16:00Z">
        <w:del w:id="86" w:author="Microsoft Office User" w:date="2017-03-06T09:58:00Z">
          <w:r w:rsidDel="00EB34E2">
            <w:delText xml:space="preserve"> capture of the</w:delText>
          </w:r>
        </w:del>
      </w:ins>
      <w:ins w:id="87" w:author="Ricardo Mejia-Alvarez" w:date="2017-02-27T08:15:00Z">
        <w:del w:id="88" w:author="Microsoft Office User" w:date="2017-03-06T09:58:00Z">
          <w:r w:rsidDel="00EB34E2">
            <w:delText xml:space="preserve"> velocity field. While this is always true, the analysis simplifies significantly in steady flows because pathlines, streaklines, and streamlines coincide with each other. Conversely, these lines do not generally coincide with each other in unsteady flows.</w:delText>
          </w:r>
        </w:del>
      </w:ins>
      <w:ins w:id="89" w:author="Ricardo Mejia-Alvarez" w:date="2017-02-27T08:16:00Z">
        <w:del w:id="90" w:author="Microsoft Office User" w:date="2017-03-06T09:58:00Z">
          <w:r w:rsidDel="00EB34E2">
            <w:delText xml:space="preserve"> </w:delText>
          </w:r>
        </w:del>
      </w:ins>
      <w:del w:id="91" w:author="Microsoft Office User" w:date="2017-03-06T09:58:00Z">
        <w:r w:rsidR="00E764E2" w:rsidDel="00EB34E2">
          <w:rPr>
            <w:rFonts w:cstheme="minorHAnsi"/>
            <w:color w:val="000000" w:themeColor="text1"/>
          </w:rPr>
          <w:delText xml:space="preserve"> (</w:delText>
        </w:r>
        <w:commentRangeStart w:id="92"/>
        <w:r w:rsidR="00CE126F" w:rsidDel="00EB34E2">
          <w:rPr>
            <w:rFonts w:cstheme="minorHAnsi"/>
            <w:color w:val="000000" w:themeColor="text1"/>
          </w:rPr>
          <w:delText>streaklines, pathlines, timelines, and streamlines</w:delText>
        </w:r>
        <w:r w:rsidR="002C0CBD" w:rsidDel="00EB34E2">
          <w:rPr>
            <w:rFonts w:cstheme="minorHAnsi"/>
            <w:color w:val="000000" w:themeColor="text1"/>
          </w:rPr>
          <w:delText xml:space="preserve"> </w:delText>
        </w:r>
        <w:commentRangeEnd w:id="92"/>
        <w:r w:rsidR="00FD16E1" w:rsidDel="00EB34E2">
          <w:rPr>
            <w:rStyle w:val="CommentReference"/>
          </w:rPr>
          <w:commentReference w:id="92"/>
        </w:r>
        <w:r w:rsidR="002C0CBD" w:rsidDel="00EB34E2">
          <w:rPr>
            <w:rFonts w:cstheme="minorHAnsi"/>
            <w:color w:val="000000" w:themeColor="text1"/>
          </w:rPr>
          <w:delText>[</w:delText>
        </w:r>
        <w:r w:rsidR="002C0CBD" w:rsidDel="00EB34E2">
          <w:rPr>
            <w:rFonts w:cstheme="minorHAnsi"/>
            <w:color w:val="000000" w:themeColor="text1"/>
          </w:rPr>
          <w:fldChar w:fldCharType="begin"/>
        </w:r>
        <w:r w:rsidR="002C0CBD" w:rsidDel="00EB34E2">
          <w:rPr>
            <w:rFonts w:cstheme="minorHAnsi"/>
            <w:color w:val="000000" w:themeColor="text1"/>
          </w:rPr>
          <w:delInstrText xml:space="preserve"> REF _Ref473655542 \r \h </w:delInstrText>
        </w:r>
        <w:r w:rsidR="002C0CBD" w:rsidDel="00EB34E2">
          <w:rPr>
            <w:rFonts w:cstheme="minorHAnsi"/>
            <w:color w:val="000000" w:themeColor="text1"/>
          </w:rPr>
        </w:r>
        <w:r w:rsidR="002C0CBD" w:rsidDel="00EB34E2">
          <w:rPr>
            <w:rFonts w:cstheme="minorHAnsi"/>
            <w:color w:val="000000" w:themeColor="text1"/>
          </w:rPr>
          <w:fldChar w:fldCharType="separate"/>
        </w:r>
        <w:r w:rsidR="00AF4169" w:rsidDel="00EB34E2">
          <w:rPr>
            <w:rFonts w:cstheme="minorHAnsi"/>
            <w:color w:val="000000" w:themeColor="text1"/>
          </w:rPr>
          <w:delText>1</w:delText>
        </w:r>
        <w:r w:rsidR="002C0CBD" w:rsidDel="00EB34E2">
          <w:rPr>
            <w:rFonts w:cstheme="minorHAnsi"/>
            <w:color w:val="000000" w:themeColor="text1"/>
          </w:rPr>
          <w:fldChar w:fldCharType="end"/>
        </w:r>
        <w:r w:rsidR="002C0CBD" w:rsidDel="00EB34E2">
          <w:rPr>
            <w:rFonts w:cstheme="minorHAnsi"/>
            <w:color w:val="000000" w:themeColor="text1"/>
          </w:rPr>
          <w:delText>]</w:delText>
        </w:r>
        <w:r w:rsidR="00E764E2" w:rsidDel="00EB34E2">
          <w:rPr>
            <w:rFonts w:cstheme="minorHAnsi"/>
            <w:color w:val="000000" w:themeColor="text1"/>
          </w:rPr>
          <w:delText>)</w:delText>
        </w:r>
        <w:r w:rsidR="00CE126F" w:rsidDel="00EB34E2">
          <w:rPr>
            <w:rFonts w:cstheme="minorHAnsi"/>
            <w:color w:val="000000" w:themeColor="text1"/>
          </w:rPr>
          <w:delText xml:space="preserve"> </w:delText>
        </w:r>
        <w:r w:rsidR="00F77103" w:rsidDel="00EB34E2">
          <w:rPr>
            <w:rFonts w:cstheme="minorHAnsi"/>
            <w:color w:val="000000" w:themeColor="text1"/>
          </w:rPr>
          <w:delText xml:space="preserve">that describe the nature of the flow around objects. </w:delText>
        </w:r>
        <w:r w:rsidR="00CE126F" w:rsidDel="00EB34E2">
          <w:rPr>
            <w:rFonts w:cstheme="minorHAnsi"/>
            <w:color w:val="000000" w:themeColor="text1"/>
          </w:rPr>
          <w:delText>The implementation of this technique is generally simple and requires only low-cost equipment</w:delText>
        </w:r>
        <w:r w:rsidR="00E764E2" w:rsidDel="00EB34E2">
          <w:rPr>
            <w:rFonts w:cstheme="minorHAnsi"/>
            <w:color w:val="000000" w:themeColor="text1"/>
          </w:rPr>
          <w:delText>, as opposed to more sophisticated and expensive techniques such as Particle Image Velocimetry</w:delText>
        </w:r>
        <w:r w:rsidR="00865F7E" w:rsidDel="00EB34E2">
          <w:rPr>
            <w:rFonts w:cstheme="minorHAnsi"/>
            <w:color w:val="000000" w:themeColor="text1"/>
          </w:rPr>
          <w:delText xml:space="preserve"> [</w:delText>
        </w:r>
        <w:r w:rsidR="00865F7E" w:rsidDel="00EB34E2">
          <w:rPr>
            <w:rFonts w:cstheme="minorHAnsi"/>
            <w:color w:val="000000" w:themeColor="text1"/>
          </w:rPr>
          <w:fldChar w:fldCharType="begin"/>
        </w:r>
        <w:r w:rsidR="00865F7E" w:rsidDel="00EB34E2">
          <w:rPr>
            <w:rFonts w:cstheme="minorHAnsi"/>
            <w:color w:val="000000" w:themeColor="text1"/>
          </w:rPr>
          <w:delInstrText xml:space="preserve"> REF _Ref473655353 \r \h </w:delInstrText>
        </w:r>
        <w:r w:rsidR="00865F7E" w:rsidDel="00EB34E2">
          <w:rPr>
            <w:rFonts w:cstheme="minorHAnsi"/>
            <w:color w:val="000000" w:themeColor="text1"/>
          </w:rPr>
        </w:r>
        <w:r w:rsidR="00865F7E" w:rsidDel="00EB34E2">
          <w:rPr>
            <w:rFonts w:cstheme="minorHAnsi"/>
            <w:color w:val="000000" w:themeColor="text1"/>
          </w:rPr>
          <w:fldChar w:fldCharType="separate"/>
        </w:r>
        <w:r w:rsidR="00A75FE7" w:rsidDel="00EB34E2">
          <w:rPr>
            <w:rFonts w:cstheme="minorHAnsi"/>
            <w:color w:val="000000" w:themeColor="text1"/>
          </w:rPr>
          <w:delText>1</w:delText>
        </w:r>
        <w:r w:rsidR="00865F7E" w:rsidDel="00EB34E2">
          <w:rPr>
            <w:rFonts w:cstheme="minorHAnsi"/>
            <w:color w:val="000000" w:themeColor="text1"/>
          </w:rPr>
          <w:fldChar w:fldCharType="end"/>
        </w:r>
        <w:r w:rsidR="00865F7E" w:rsidDel="00EB34E2">
          <w:rPr>
            <w:rFonts w:cstheme="minorHAnsi"/>
            <w:color w:val="000000" w:themeColor="text1"/>
          </w:rPr>
          <w:delText>]</w:delText>
        </w:r>
        <w:r w:rsidR="00E764E2" w:rsidDel="00EB34E2">
          <w:rPr>
            <w:rFonts w:cstheme="minorHAnsi"/>
            <w:color w:val="000000" w:themeColor="text1"/>
          </w:rPr>
          <w:delText>, Particle Tracking Velocimetry</w:delText>
        </w:r>
        <w:r w:rsidR="00865F7E" w:rsidDel="00EB34E2">
          <w:rPr>
            <w:rFonts w:cstheme="minorHAnsi"/>
            <w:color w:val="000000" w:themeColor="text1"/>
          </w:rPr>
          <w:delText xml:space="preserve"> [</w:delText>
        </w:r>
        <w:r w:rsidR="00865F7E" w:rsidDel="00EB34E2">
          <w:rPr>
            <w:rFonts w:cstheme="minorHAnsi"/>
            <w:color w:val="000000" w:themeColor="text1"/>
          </w:rPr>
          <w:fldChar w:fldCharType="begin"/>
        </w:r>
        <w:r w:rsidR="00865F7E" w:rsidDel="00EB34E2">
          <w:rPr>
            <w:rFonts w:cstheme="minorHAnsi"/>
            <w:color w:val="000000" w:themeColor="text1"/>
          </w:rPr>
          <w:delInstrText xml:space="preserve"> REF _Ref472185278 \r \h </w:delInstrText>
        </w:r>
        <w:r w:rsidR="00865F7E" w:rsidDel="00EB34E2">
          <w:rPr>
            <w:rFonts w:cstheme="minorHAnsi"/>
            <w:color w:val="000000" w:themeColor="text1"/>
          </w:rPr>
        </w:r>
        <w:r w:rsidR="00865F7E" w:rsidDel="00EB34E2">
          <w:rPr>
            <w:rFonts w:cstheme="minorHAnsi"/>
            <w:color w:val="000000" w:themeColor="text1"/>
          </w:rPr>
          <w:fldChar w:fldCharType="separate"/>
        </w:r>
      </w:del>
      <w:ins w:id="93" w:author="Ricardo Mejia-Alvarez" w:date="2017-02-27T10:21:00Z">
        <w:del w:id="94" w:author="Microsoft Office User" w:date="2017-03-06T09:58:00Z">
          <w:r w:rsidR="00A75FE7" w:rsidDel="00EB34E2">
            <w:rPr>
              <w:rFonts w:cstheme="minorHAnsi"/>
              <w:color w:val="000000" w:themeColor="text1"/>
            </w:rPr>
            <w:delText>5</w:delText>
          </w:r>
        </w:del>
      </w:ins>
      <w:del w:id="95" w:author="Microsoft Office User" w:date="2017-03-06T09:58:00Z">
        <w:r w:rsidR="00AF4169" w:rsidDel="00EB34E2">
          <w:rPr>
            <w:rFonts w:cstheme="minorHAnsi"/>
            <w:color w:val="000000" w:themeColor="text1"/>
          </w:rPr>
          <w:delText>3</w:delText>
        </w:r>
        <w:r w:rsidR="00865F7E" w:rsidDel="00EB34E2">
          <w:rPr>
            <w:rFonts w:cstheme="minorHAnsi"/>
            <w:color w:val="000000" w:themeColor="text1"/>
          </w:rPr>
          <w:fldChar w:fldCharType="end"/>
        </w:r>
        <w:r w:rsidR="00865F7E" w:rsidDel="00EB34E2">
          <w:rPr>
            <w:rFonts w:cstheme="minorHAnsi"/>
            <w:color w:val="000000" w:themeColor="text1"/>
          </w:rPr>
          <w:delText>,</w:delText>
        </w:r>
        <w:r w:rsidR="00865F7E" w:rsidDel="00EB34E2">
          <w:rPr>
            <w:rFonts w:cstheme="minorHAnsi"/>
            <w:color w:val="000000" w:themeColor="text1"/>
          </w:rPr>
          <w:fldChar w:fldCharType="begin"/>
        </w:r>
        <w:r w:rsidR="00865F7E" w:rsidDel="00EB34E2">
          <w:rPr>
            <w:rFonts w:cstheme="minorHAnsi"/>
            <w:color w:val="000000" w:themeColor="text1"/>
          </w:rPr>
          <w:delInstrText xml:space="preserve"> REF _Ref472185282 \r \h </w:delInstrText>
        </w:r>
        <w:r w:rsidR="00865F7E" w:rsidDel="00EB34E2">
          <w:rPr>
            <w:rFonts w:cstheme="minorHAnsi"/>
            <w:color w:val="000000" w:themeColor="text1"/>
          </w:rPr>
        </w:r>
        <w:r w:rsidR="00865F7E" w:rsidDel="00EB34E2">
          <w:rPr>
            <w:rFonts w:cstheme="minorHAnsi"/>
            <w:color w:val="000000" w:themeColor="text1"/>
          </w:rPr>
          <w:fldChar w:fldCharType="separate"/>
        </w:r>
      </w:del>
      <w:ins w:id="96" w:author="Ricardo Mejia-Alvarez" w:date="2017-02-27T10:21:00Z">
        <w:del w:id="97" w:author="Microsoft Office User" w:date="2017-03-06T09:58:00Z">
          <w:r w:rsidR="00A75FE7" w:rsidDel="00EB34E2">
            <w:rPr>
              <w:rFonts w:cstheme="minorHAnsi"/>
              <w:color w:val="000000" w:themeColor="text1"/>
            </w:rPr>
            <w:delText>6</w:delText>
          </w:r>
        </w:del>
      </w:ins>
      <w:del w:id="98" w:author="Microsoft Office User" w:date="2017-03-06T09:58:00Z">
        <w:r w:rsidR="00AF4169" w:rsidDel="00EB34E2">
          <w:rPr>
            <w:rFonts w:cstheme="minorHAnsi"/>
            <w:color w:val="000000" w:themeColor="text1"/>
          </w:rPr>
          <w:delText>4</w:delText>
        </w:r>
        <w:r w:rsidR="00865F7E" w:rsidDel="00EB34E2">
          <w:rPr>
            <w:rFonts w:cstheme="minorHAnsi"/>
            <w:color w:val="000000" w:themeColor="text1"/>
          </w:rPr>
          <w:fldChar w:fldCharType="end"/>
        </w:r>
        <w:r w:rsidR="00865F7E" w:rsidDel="00EB34E2">
          <w:rPr>
            <w:rFonts w:cstheme="minorHAnsi"/>
            <w:color w:val="000000" w:themeColor="text1"/>
          </w:rPr>
          <w:delText>]</w:delText>
        </w:r>
        <w:r w:rsidR="00E764E2" w:rsidDel="00EB34E2">
          <w:rPr>
            <w:rFonts w:cstheme="minorHAnsi"/>
            <w:color w:val="000000" w:themeColor="text1"/>
          </w:rPr>
          <w:delText>, and Molecular T</w:delText>
        </w:r>
        <w:r w:rsidR="00F77103" w:rsidDel="00EB34E2">
          <w:rPr>
            <w:rFonts w:cstheme="minorHAnsi"/>
            <w:color w:val="000000" w:themeColor="text1"/>
          </w:rPr>
          <w:delText>agg</w:delText>
        </w:r>
        <w:r w:rsidR="00E764E2" w:rsidDel="00EB34E2">
          <w:rPr>
            <w:rFonts w:cstheme="minorHAnsi"/>
            <w:color w:val="000000" w:themeColor="text1"/>
          </w:rPr>
          <w:delText>ing Velocimetry</w:delText>
        </w:r>
        <w:r w:rsidR="00865F7E" w:rsidDel="00EB34E2">
          <w:rPr>
            <w:rFonts w:cstheme="minorHAnsi"/>
            <w:color w:val="000000" w:themeColor="text1"/>
          </w:rPr>
          <w:delText xml:space="preserve"> [</w:delText>
        </w:r>
        <w:r w:rsidR="00865F7E" w:rsidDel="00EB34E2">
          <w:rPr>
            <w:rFonts w:cstheme="minorHAnsi"/>
            <w:color w:val="000000" w:themeColor="text1"/>
          </w:rPr>
          <w:fldChar w:fldCharType="begin"/>
        </w:r>
        <w:r w:rsidR="00865F7E" w:rsidDel="00EB34E2">
          <w:rPr>
            <w:rFonts w:cstheme="minorHAnsi"/>
            <w:color w:val="000000" w:themeColor="text1"/>
          </w:rPr>
          <w:delInstrText xml:space="preserve"> REF _Ref472181891 \r \h </w:delInstrText>
        </w:r>
        <w:r w:rsidR="00865F7E" w:rsidDel="00EB34E2">
          <w:rPr>
            <w:rFonts w:cstheme="minorHAnsi"/>
            <w:color w:val="000000" w:themeColor="text1"/>
          </w:rPr>
        </w:r>
        <w:r w:rsidR="00865F7E" w:rsidDel="00EB34E2">
          <w:rPr>
            <w:rFonts w:cstheme="minorHAnsi"/>
            <w:color w:val="000000" w:themeColor="text1"/>
          </w:rPr>
          <w:fldChar w:fldCharType="separate"/>
        </w:r>
      </w:del>
      <w:ins w:id="99" w:author="Ricardo Mejia-Alvarez" w:date="2017-02-27T10:21:00Z">
        <w:del w:id="100" w:author="Microsoft Office User" w:date="2017-03-06T09:58:00Z">
          <w:r w:rsidR="00A75FE7" w:rsidDel="00EB34E2">
            <w:rPr>
              <w:rFonts w:cstheme="minorHAnsi"/>
              <w:color w:val="000000" w:themeColor="text1"/>
            </w:rPr>
            <w:delText>7</w:delText>
          </w:r>
        </w:del>
      </w:ins>
      <w:del w:id="101" w:author="Microsoft Office User" w:date="2017-03-06T09:58:00Z">
        <w:r w:rsidR="00AF4169" w:rsidDel="00EB34E2">
          <w:rPr>
            <w:rFonts w:cstheme="minorHAnsi"/>
            <w:color w:val="000000" w:themeColor="text1"/>
          </w:rPr>
          <w:delText>5</w:delText>
        </w:r>
        <w:r w:rsidR="00865F7E" w:rsidDel="00EB34E2">
          <w:rPr>
            <w:rFonts w:cstheme="minorHAnsi"/>
            <w:color w:val="000000" w:themeColor="text1"/>
          </w:rPr>
          <w:fldChar w:fldCharType="end"/>
        </w:r>
        <w:r w:rsidR="00865F7E" w:rsidDel="00EB34E2">
          <w:rPr>
            <w:rFonts w:cstheme="minorHAnsi"/>
            <w:color w:val="000000" w:themeColor="text1"/>
          </w:rPr>
          <w:delText>]</w:delText>
        </w:r>
        <w:r w:rsidR="00E764E2" w:rsidDel="00EB34E2">
          <w:rPr>
            <w:rFonts w:cstheme="minorHAnsi"/>
            <w:color w:val="000000" w:themeColor="text1"/>
          </w:rPr>
          <w:delText>.</w:delText>
        </w:r>
        <w:r w:rsidR="00CE126F" w:rsidDel="00EB34E2">
          <w:rPr>
            <w:rFonts w:cstheme="minorHAnsi"/>
            <w:color w:val="000000" w:themeColor="text1"/>
          </w:rPr>
          <w:delText xml:space="preserve"> </w:delText>
        </w:r>
      </w:del>
    </w:p>
    <w:p w14:paraId="18BCD838" w14:textId="66570DCC" w:rsidR="00CE126F" w:rsidDel="000873F9" w:rsidRDefault="00CE126F" w:rsidP="00CE126F">
      <w:pPr>
        <w:rPr>
          <w:rFonts w:cstheme="minorHAnsi"/>
          <w:color w:val="000000" w:themeColor="text1"/>
        </w:rPr>
      </w:pPr>
      <w:moveFromRangeStart w:id="102" w:author="Microsoft Office User" w:date="2017-03-06T10:12:00Z" w:name="move476558484"/>
      <w:moveFrom w:id="103" w:author="Microsoft Office User" w:date="2017-03-06T10:12:00Z">
        <w:r w:rsidDel="000873F9">
          <w:rPr>
            <w:rFonts w:cstheme="minorHAnsi"/>
            <w:color w:val="000000" w:themeColor="text1"/>
          </w:rPr>
          <w:t xml:space="preserve">Hydrogen bubbles are produced via electrolysis using a DC power source </w:t>
        </w:r>
        <w:r w:rsidR="00F77103" w:rsidDel="000873F9">
          <w:rPr>
            <w:rFonts w:cstheme="minorHAnsi"/>
            <w:color w:val="000000" w:themeColor="text1"/>
          </w:rPr>
          <w:t>by</w:t>
        </w:r>
        <w:r w:rsidDel="000873F9">
          <w:rPr>
            <w:rFonts w:cstheme="minorHAnsi"/>
            <w:color w:val="000000" w:themeColor="text1"/>
          </w:rPr>
          <w:t xml:space="preserve"> submerging </w:t>
        </w:r>
        <w:r w:rsidR="00F77103" w:rsidDel="000873F9">
          <w:rPr>
            <w:rFonts w:cstheme="minorHAnsi"/>
            <w:color w:val="000000" w:themeColor="text1"/>
          </w:rPr>
          <w:t xml:space="preserve">its </w:t>
        </w:r>
        <w:r w:rsidDel="000873F9">
          <w:rPr>
            <w:rFonts w:cstheme="minorHAnsi"/>
            <w:color w:val="000000" w:themeColor="text1"/>
          </w:rPr>
          <w:t>electrodes in the water. Hydrogen bubbles are formed in the negative electrode, which needs to be a very fine wire to ensure that the bubbles remain small and track fluid motion more effectively.</w:t>
        </w:r>
      </w:moveFrom>
    </w:p>
    <w:moveFromRangeEnd w:id="102"/>
    <w:p w14:paraId="53671F17" w14:textId="2255DFE3" w:rsidR="008F5265" w:rsidRPr="0052792F" w:rsidRDefault="00CE126F" w:rsidP="00200CE7">
      <w:pPr>
        <w:rPr>
          <w:rFonts w:cstheme="minorHAnsi"/>
          <w:color w:val="000000" w:themeColor="text1"/>
          <w:rPrChange w:id="104" w:author="Ricardo Mejia-Alvarez" w:date="2017-02-27T08:03:00Z">
            <w:rPr/>
          </w:rPrChange>
        </w:rPr>
      </w:pPr>
      <w:r>
        <w:rPr>
          <w:rFonts w:cstheme="minorHAnsi"/>
          <w:color w:val="000000" w:themeColor="text1"/>
        </w:rPr>
        <w:t xml:space="preserve">This paper focuses on describing the implementation of the technique, including details about the equipment and its installation. Then, the technique is used to demonstrate the use of two of the basics flow lines </w:t>
      </w:r>
      <w:del w:id="105" w:author="Microsoft Office User" w:date="2017-03-06T12:59:00Z">
        <w:r w:rsidDel="008F5ACA">
          <w:rPr>
            <w:rFonts w:cstheme="minorHAnsi"/>
            <w:color w:val="000000" w:themeColor="text1"/>
          </w:rPr>
          <w:delText xml:space="preserve">(streaklines and timelines) </w:delText>
        </w:r>
      </w:del>
      <w:r>
        <w:rPr>
          <w:rFonts w:cstheme="minorHAnsi"/>
          <w:color w:val="000000" w:themeColor="text1"/>
        </w:rPr>
        <w:t xml:space="preserve">to characterize the flow around a circular cylinder. These flow lines are used to </w:t>
      </w:r>
      <w:del w:id="106" w:author="Ricardo Mejia-Alvarez" w:date="2017-02-27T00:03:00Z">
        <w:r w:rsidDel="001651B8">
          <w:rPr>
            <w:rFonts w:cstheme="minorHAnsi"/>
            <w:color w:val="000000" w:themeColor="text1"/>
          </w:rPr>
          <w:delText xml:space="preserve">determine flow patterns such as </w:delText>
        </w:r>
        <w:commentRangeStart w:id="107"/>
        <w:r w:rsidDel="001651B8">
          <w:rPr>
            <w:rFonts w:cstheme="minorHAnsi"/>
            <w:color w:val="000000" w:themeColor="text1"/>
          </w:rPr>
          <w:delText xml:space="preserve">vortex shedding </w:delText>
        </w:r>
        <w:commentRangeEnd w:id="107"/>
        <w:r w:rsidR="00E017F3" w:rsidDel="001651B8">
          <w:rPr>
            <w:rStyle w:val="CommentReference"/>
          </w:rPr>
          <w:commentReference w:id="107"/>
        </w:r>
        <w:r w:rsidDel="001651B8">
          <w:rPr>
            <w:rFonts w:cstheme="minorHAnsi"/>
            <w:color w:val="000000" w:themeColor="text1"/>
          </w:rPr>
          <w:delText xml:space="preserve">and </w:delText>
        </w:r>
      </w:del>
      <w:r w:rsidR="00F77103">
        <w:rPr>
          <w:rFonts w:cstheme="minorHAnsi"/>
          <w:color w:val="000000" w:themeColor="text1"/>
        </w:rPr>
        <w:t>estimate some important flow parameters</w:t>
      </w:r>
      <w:r w:rsidR="00847FFB">
        <w:rPr>
          <w:rFonts w:cstheme="minorHAnsi"/>
          <w:color w:val="000000" w:themeColor="text1"/>
        </w:rPr>
        <w:t xml:space="preserve"> like flow velocity and the Reynolds number</w:t>
      </w:r>
      <w:ins w:id="108" w:author="Ricardo Mejia-Alvarez" w:date="2017-02-27T00:03:00Z">
        <w:r w:rsidR="001651B8">
          <w:rPr>
            <w:rFonts w:cstheme="minorHAnsi"/>
            <w:color w:val="000000" w:themeColor="text1"/>
          </w:rPr>
          <w:t>, and to determine flow patterns</w:t>
        </w:r>
        <w:del w:id="109" w:author="Microsoft Office User" w:date="2017-03-06T12:59:00Z">
          <w:r w:rsidR="001651B8" w:rsidDel="008F5ACA">
            <w:rPr>
              <w:rFonts w:cstheme="minorHAnsi"/>
              <w:color w:val="000000" w:themeColor="text1"/>
            </w:rPr>
            <w:delText xml:space="preserve"> such as </w:delText>
          </w:r>
          <w:commentRangeStart w:id="110"/>
          <w:r w:rsidR="001651B8" w:rsidDel="008F5ACA">
            <w:rPr>
              <w:rFonts w:cstheme="minorHAnsi"/>
              <w:color w:val="000000" w:themeColor="text1"/>
            </w:rPr>
            <w:delText>vortex shedding</w:delText>
          </w:r>
        </w:del>
      </w:ins>
      <w:commentRangeEnd w:id="110"/>
      <w:ins w:id="111" w:author="Ricardo Mejia-Alvarez" w:date="2017-02-27T06:56:00Z">
        <w:r w:rsidR="00AA29AA">
          <w:rPr>
            <w:rFonts w:cstheme="minorHAnsi"/>
            <w:color w:val="000000" w:themeColor="text1"/>
          </w:rPr>
          <w:t xml:space="preserve">. </w:t>
        </w:r>
      </w:ins>
      <w:ins w:id="112" w:author="Ricardo Mejia-Alvarez" w:date="2017-02-27T08:03:00Z">
        <w:del w:id="113" w:author="Microsoft Office User" w:date="2017-03-06T10:12:00Z">
          <w:r w:rsidR="0052792F" w:rsidDel="000873F9">
            <w:rPr>
              <w:rFonts w:cstheme="minorHAnsi"/>
              <w:color w:val="000000" w:themeColor="text1"/>
            </w:rPr>
            <w:delText>This last process</w:delText>
          </w:r>
        </w:del>
        <w:del w:id="114" w:author="Microsoft Office User" w:date="2017-03-06T12:38:00Z">
          <w:r w:rsidR="0052792F" w:rsidDel="00B22BF7">
            <w:rPr>
              <w:rFonts w:cstheme="minorHAnsi"/>
              <w:color w:val="000000" w:themeColor="text1"/>
            </w:rPr>
            <w:delText xml:space="preserve"> is typical in flow past b</w:delText>
          </w:r>
        </w:del>
        <w:del w:id="115" w:author="Microsoft Office User" w:date="2017-03-06T10:00:00Z">
          <w:r w:rsidR="0052792F" w:rsidDel="00EB34E2">
            <w:rPr>
              <w:rFonts w:cstheme="minorHAnsi"/>
              <w:color w:val="000000" w:themeColor="text1"/>
            </w:rPr>
            <w:delText>l</w:delText>
          </w:r>
        </w:del>
        <w:del w:id="116" w:author="Microsoft Office User" w:date="2017-03-06T12:38:00Z">
          <w:r w:rsidR="0052792F" w:rsidDel="00B22BF7">
            <w:rPr>
              <w:rFonts w:cstheme="minorHAnsi"/>
              <w:color w:val="000000" w:themeColor="text1"/>
            </w:rPr>
            <w:delText xml:space="preserve">uff bodies </w:delText>
          </w:r>
        </w:del>
      </w:ins>
      <w:ins w:id="117" w:author="Ricardo Mejia-Alvarez" w:date="2017-02-27T08:20:00Z">
        <w:del w:id="118" w:author="Microsoft Office User" w:date="2017-03-06T12:38:00Z">
          <w:r w:rsidR="00514B98" w:rsidDel="00B22BF7">
            <w:rPr>
              <w:rFonts w:cstheme="minorHAnsi"/>
              <w:color w:val="000000" w:themeColor="text1"/>
            </w:rPr>
            <w:delText>which, as opposed to streamlined bodies,</w:delText>
          </w:r>
        </w:del>
      </w:ins>
      <w:ins w:id="119" w:author="Ricardo Mejia-Alvarez" w:date="2017-02-27T08:21:00Z">
        <w:del w:id="120" w:author="Microsoft Office User" w:date="2017-03-06T12:38:00Z">
          <w:r w:rsidR="00514B98" w:rsidDel="00B22BF7">
            <w:rPr>
              <w:rFonts w:cstheme="minorHAnsi"/>
              <w:color w:val="000000" w:themeColor="text1"/>
            </w:rPr>
            <w:delText xml:space="preserve"> exhibit boundary layer separation over a substantial portion of their surface.</w:delText>
          </w:r>
        </w:del>
      </w:ins>
      <w:ins w:id="121" w:author="Ricardo Mejia-Alvarez" w:date="2017-02-27T08:22:00Z">
        <w:del w:id="122" w:author="Microsoft Office User" w:date="2017-03-06T12:38:00Z">
          <w:r w:rsidR="00514B98" w:rsidDel="00B22BF7">
            <w:rPr>
              <w:rFonts w:cstheme="minorHAnsi"/>
              <w:color w:val="000000" w:themeColor="text1"/>
            </w:rPr>
            <w:delText xml:space="preserve"> </w:delText>
          </w:r>
        </w:del>
      </w:ins>
      <w:ins w:id="123" w:author="Ricardo Mejia-Alvarez" w:date="2017-02-27T08:38:00Z">
        <w:del w:id="124" w:author="Microsoft Office User" w:date="2017-03-06T12:38:00Z">
          <w:r w:rsidR="00C00139" w:rsidDel="00B22BF7">
            <w:rPr>
              <w:rFonts w:cstheme="minorHAnsi"/>
              <w:color w:val="000000" w:themeColor="text1"/>
            </w:rPr>
            <w:delText>This boundary layer separation leads to the formation of vortices behind the body</w:delText>
          </w:r>
        </w:del>
      </w:ins>
      <w:ins w:id="125" w:author="Ricardo Mejia-Alvarez" w:date="2017-02-27T08:39:00Z">
        <w:del w:id="126" w:author="Microsoft Office User" w:date="2017-03-06T12:38:00Z">
          <w:r w:rsidR="00C00139" w:rsidDel="00B22BF7">
            <w:rPr>
              <w:rFonts w:cstheme="minorHAnsi"/>
              <w:color w:val="000000" w:themeColor="text1"/>
            </w:rPr>
            <w:delText xml:space="preserve"> that could eventually </w:delText>
          </w:r>
        </w:del>
      </w:ins>
      <w:ins w:id="127" w:author="Ricardo Mejia-Alvarez" w:date="2017-02-27T08:03:00Z">
        <w:del w:id="128" w:author="Microsoft Office User" w:date="2017-03-06T12:38:00Z">
          <w:r w:rsidR="0052792F" w:rsidDel="00B22BF7">
            <w:rPr>
              <w:rFonts w:cstheme="minorHAnsi"/>
              <w:color w:val="000000" w:themeColor="text1"/>
            </w:rPr>
            <w:delText xml:space="preserve">detach periodically </w:delText>
          </w:r>
        </w:del>
      </w:ins>
      <w:ins w:id="129" w:author="Ricardo Mejia-Alvarez" w:date="2017-02-27T08:39:00Z">
        <w:del w:id="130" w:author="Microsoft Office User" w:date="2017-03-06T12:38:00Z">
          <w:r w:rsidR="00C00139" w:rsidDel="00B22BF7">
            <w:rPr>
              <w:rFonts w:cstheme="minorHAnsi"/>
              <w:color w:val="000000" w:themeColor="text1"/>
            </w:rPr>
            <w:delText>into the wake</w:delText>
          </w:r>
        </w:del>
      </w:ins>
      <w:ins w:id="131" w:author="Ricardo Mejia-Alvarez" w:date="2017-02-27T08:03:00Z">
        <w:del w:id="132" w:author="Microsoft Office User" w:date="2017-03-06T12:38:00Z">
          <w:r w:rsidR="0052792F" w:rsidDel="00B22BF7">
            <w:rPr>
              <w:rFonts w:cstheme="minorHAnsi"/>
              <w:color w:val="000000" w:themeColor="text1"/>
            </w:rPr>
            <w:delText>.</w:delText>
          </w:r>
        </w:del>
      </w:ins>
      <w:ins w:id="133" w:author="Ricardo Mejia-Alvarez" w:date="2017-02-27T08:40:00Z">
        <w:del w:id="134" w:author="Microsoft Office User" w:date="2017-03-06T12:38:00Z">
          <w:r w:rsidR="00C00139" w:rsidDel="00B22BF7">
            <w:rPr>
              <w:rFonts w:cstheme="minorHAnsi"/>
              <w:color w:val="000000" w:themeColor="text1"/>
            </w:rPr>
            <w:delText xml:space="preserve"> When periodical detachment takes place, t</w:delText>
          </w:r>
        </w:del>
      </w:ins>
      <w:ins w:id="135" w:author="Ricardo Mejia-Alvarez" w:date="2017-02-27T08:03:00Z">
        <w:del w:id="136" w:author="Microsoft Office User" w:date="2017-03-06T12:38:00Z">
          <w:r w:rsidR="0052792F" w:rsidDel="00B22BF7">
            <w:rPr>
              <w:rFonts w:cstheme="minorHAnsi"/>
              <w:color w:val="000000" w:themeColor="text1"/>
            </w:rPr>
            <w:delText>he vortices generate alternating areas of low pressure behind the body that could become resonant loads if the shedding frequency coincides with the natural frequency of the body. Avoiding this scenario is of significant importance in designing engineering structures such as smoke stacks and bridge pillars since it could result in catastrophic failure.</w:delText>
          </w:r>
        </w:del>
      </w:ins>
      <w:ins w:id="137" w:author="Ricardo Mejia-Alvarez" w:date="2017-02-27T00:03:00Z">
        <w:del w:id="138" w:author="Microsoft Office User" w:date="2017-03-06T12:38:00Z">
          <w:r w:rsidR="001651B8" w:rsidDel="00B22BF7">
            <w:rPr>
              <w:rStyle w:val="CommentReference"/>
            </w:rPr>
            <w:commentReference w:id="110"/>
          </w:r>
        </w:del>
      </w:ins>
      <w:r>
        <w:rPr>
          <w:rFonts w:cstheme="minorHAnsi"/>
          <w:color w:val="000000" w:themeColor="text1"/>
        </w:rPr>
        <w:t xml:space="preserve"> </w:t>
      </w:r>
    </w:p>
    <w:p w14:paraId="3620A513" w14:textId="537ACC06" w:rsidR="00B84DE8" w:rsidRDefault="00B84DE8" w:rsidP="00182CC8">
      <w:r>
        <w:rPr>
          <w:b/>
          <w:sz w:val="28"/>
          <w:szCs w:val="28"/>
        </w:rPr>
        <w:t>Principle</w:t>
      </w:r>
      <w:ins w:id="139" w:author="Microsoft Office User" w:date="2017-03-06T13:05:00Z">
        <w:r w:rsidR="008F5ACA">
          <w:rPr>
            <w:b/>
            <w:sz w:val="28"/>
            <w:szCs w:val="28"/>
          </w:rPr>
          <w:t>s</w:t>
        </w:r>
      </w:ins>
    </w:p>
    <w:p w14:paraId="62F74120" w14:textId="3CC558EF" w:rsidR="00850DBB" w:rsidRDefault="00850DBB" w:rsidP="00B22BF7">
      <w:del w:id="140" w:author="Microsoft Office User" w:date="2017-03-06T13:06:00Z">
        <w:r w:rsidDel="008F5ACA">
          <w:delText xml:space="preserve">During the present experiments, we will use flow lines to study external flow around a circular cylinder. </w:delText>
        </w:r>
      </w:del>
      <w:r>
        <w:t xml:space="preserve">In this configuration, we will consider a uniform steady flow of water with velocity </w:t>
      </w:r>
      <m:oMath>
        <m:sSub>
          <m:sSubPr>
            <m:ctrlPr>
              <w:rPr>
                <w:rFonts w:ascii="Cambria Math" w:hAnsi="Cambria Math"/>
                <w:i/>
              </w:rPr>
            </m:ctrlPr>
          </m:sSubPr>
          <m:e>
            <m:r>
              <w:rPr>
                <w:rFonts w:ascii="Cambria Math" w:hAnsi="Cambria Math"/>
              </w:rPr>
              <m:t>U</m:t>
            </m:r>
          </m:e>
          <m:sub>
            <m:r>
              <w:rPr>
                <w:rFonts w:ascii="Cambria Math" w:hAnsi="Cambria Math"/>
              </w:rPr>
              <m:t>∞</m:t>
            </m:r>
          </m:sub>
        </m:sSub>
      </m:oMath>
      <w:r>
        <w:t xml:space="preserve"> (dubbed free-stream velocity) approaching a circular cylinder (</w:t>
      </w:r>
      <w:del w:id="141" w:author="Microsoft Office User" w:date="2017-03-06T13:51:00Z">
        <w:r w:rsidDel="00591A09">
          <w:delText xml:space="preserve">see </w:delText>
        </w:r>
      </w:del>
      <w:r w:rsidR="00FA53D2">
        <w:t>F</w:t>
      </w:r>
      <w:r w:rsidR="00541462">
        <w:t>igure 1</w:t>
      </w:r>
      <w:del w:id="142" w:author="Microsoft Office User" w:date="2017-03-06T13:51:00Z">
        <w:r w:rsidDel="00591A09">
          <w:delText xml:space="preserve"> for reference</w:delText>
        </w:r>
      </w:del>
      <w:r>
        <w:t xml:space="preserve">). </w:t>
      </w:r>
      <w:commentRangeStart w:id="143"/>
      <w:commentRangeStart w:id="144"/>
      <w:r>
        <w:t xml:space="preserve">Depending on flow conditions as characterized by the Reynolds number, this flow might become unstable and give </w:t>
      </w:r>
      <w:del w:id="145" w:author="Microsoft Office User" w:date="2017-03-06T13:52:00Z">
        <w:r w:rsidDel="00591A09">
          <w:delText>place to a</w:delText>
        </w:r>
      </w:del>
      <w:ins w:id="146" w:author="Microsoft Office User" w:date="2017-03-06T13:52:00Z">
        <w:r w:rsidR="00591A09">
          <w:t>rise to</w:t>
        </w:r>
      </w:ins>
      <w:r>
        <w:t xml:space="preserve"> vortex-shedding</w:t>
      </w:r>
      <w:ins w:id="147" w:author="Microsoft Office User" w:date="2017-03-06T13:33:00Z">
        <w:r w:rsidR="008D1787">
          <w:t>.</w:t>
        </w:r>
      </w:ins>
      <w:r>
        <w:t xml:space="preserve"> </w:t>
      </w:r>
      <w:moveFromRangeStart w:id="148" w:author="Microsoft Office User" w:date="2017-03-06T13:33:00Z" w:name="move476570536"/>
      <w:moveFrom w:id="149" w:author="Microsoft Office User" w:date="2017-03-06T13:33:00Z">
        <w:r w:rsidDel="008D1787">
          <w:t xml:space="preserve">process commonly known as the “Von Kármàn vortex street” (see </w:t>
        </w:r>
        <w:r w:rsidR="00FA53D2" w:rsidDel="008D1787">
          <w:t>F</w:t>
        </w:r>
        <w:r w:rsidDel="008D1787">
          <w:t xml:space="preserve">igure </w:t>
        </w:r>
        <w:r w:rsidR="00541462" w:rsidDel="008D1787">
          <w:t>2</w:t>
        </w:r>
        <w:r w:rsidDel="008D1787">
          <w:t xml:space="preserve"> for reference).</w:t>
        </w:r>
      </w:moveFrom>
      <w:moveFromRangeEnd w:id="148"/>
      <w:commentRangeEnd w:id="143"/>
      <w:ins w:id="150" w:author="Microsoft Office User" w:date="2017-03-06T12:38:00Z">
        <w:r w:rsidR="00B22BF7">
          <w:rPr>
            <w:rFonts w:cstheme="minorHAnsi"/>
            <w:color w:val="000000" w:themeColor="text1"/>
          </w:rPr>
          <w:t xml:space="preserve">Vortex shedding is typical in flow past bluff bodies which, as opposed to streamlined bodies, exhibit boundary layer separation over a substantial portion of their surface. This boundary layer separation leads to the formation of vortices behind the body that could eventually detach periodically into the wake. When periodical detachment takes place, the vortices generate alternating areas of low pressure behind the body that could become resonant loads if the shedding frequency coincides with the </w:t>
        </w:r>
        <w:r w:rsidR="00B22BF7">
          <w:rPr>
            <w:rFonts w:cstheme="minorHAnsi"/>
            <w:color w:val="000000" w:themeColor="text1"/>
          </w:rPr>
          <w:lastRenderedPageBreak/>
          <w:t xml:space="preserve">natural frequency of the body. </w:t>
        </w:r>
        <w:del w:id="151" w:author="Microsoft Office User" w:date="2017-03-06T13:51:00Z">
          <w:r w:rsidR="00B22BF7" w:rsidDel="00591A09">
            <w:rPr>
              <w:rFonts w:cstheme="minorHAnsi"/>
              <w:color w:val="000000" w:themeColor="text1"/>
            </w:rPr>
            <w:delText>Avoiding this scenario is of significant importance in designing engineering structures such as smoke stacks and bridge pillars since it could result in catastrophic failure.</w:delText>
          </w:r>
          <w:r w:rsidR="00B22BF7" w:rsidDel="00591A09">
            <w:rPr>
              <w:rStyle w:val="CommentReference"/>
            </w:rPr>
            <w:commentReference w:id="152"/>
          </w:r>
          <w:r w:rsidR="00B22BF7" w:rsidDel="00591A09">
            <w:rPr>
              <w:rFonts w:cstheme="minorHAnsi"/>
              <w:color w:val="000000" w:themeColor="text1"/>
            </w:rPr>
            <w:delText xml:space="preserve"> </w:delText>
          </w:r>
        </w:del>
      </w:ins>
      <w:del w:id="153" w:author="Microsoft Office User" w:date="2017-03-06T13:51:00Z">
        <w:r w:rsidR="00E431C3" w:rsidDel="00591A09">
          <w:rPr>
            <w:rStyle w:val="CommentReference"/>
          </w:rPr>
          <w:commentReference w:id="143"/>
        </w:r>
      </w:del>
      <w:commentRangeEnd w:id="144"/>
      <w:ins w:id="154" w:author="Microsoft Office User" w:date="2017-03-06T13:33:00Z">
        <w:del w:id="155" w:author="Microsoft Office User" w:date="2017-03-06T13:51:00Z">
          <w:r w:rsidR="008D1787" w:rsidDel="00591A09">
            <w:rPr>
              <w:rFonts w:cstheme="minorHAnsi"/>
              <w:color w:val="000000" w:themeColor="text1"/>
            </w:rPr>
            <w:delText xml:space="preserve"> </w:delText>
          </w:r>
        </w:del>
        <w:r w:rsidR="008D1787">
          <w:rPr>
            <w:rFonts w:cstheme="minorHAnsi"/>
            <w:color w:val="000000" w:themeColor="text1"/>
          </w:rPr>
          <w:t>Th</w:t>
        </w:r>
        <w:del w:id="156" w:author="Microsoft Office User" w:date="2017-03-06T13:53:00Z">
          <w:r w:rsidR="008D1787" w:rsidDel="00591A09">
            <w:rPr>
              <w:rFonts w:cstheme="minorHAnsi"/>
              <w:color w:val="000000" w:themeColor="text1"/>
            </w:rPr>
            <w:delText>e</w:delText>
          </w:r>
        </w:del>
      </w:ins>
      <w:ins w:id="157" w:author="Microsoft Office User" w:date="2017-03-06T13:53:00Z">
        <w:r w:rsidR="00591A09">
          <w:rPr>
            <w:rFonts w:cstheme="minorHAnsi"/>
            <w:color w:val="000000" w:themeColor="text1"/>
          </w:rPr>
          <w:t>is</w:t>
        </w:r>
      </w:ins>
      <w:ins w:id="158" w:author="Microsoft Office User" w:date="2017-03-06T13:33:00Z">
        <w:r w:rsidR="008D1787">
          <w:rPr>
            <w:rFonts w:cstheme="minorHAnsi"/>
            <w:color w:val="000000" w:themeColor="text1"/>
          </w:rPr>
          <w:t xml:space="preserve"> </w:t>
        </w:r>
      </w:ins>
      <w:del w:id="159" w:author="Microsoft Office User" w:date="2017-03-06T12:38:00Z">
        <w:r w:rsidR="00A12D3D" w:rsidRPr="00B22BF7" w:rsidDel="00B22BF7">
          <w:rPr>
            <w:rStyle w:val="CommentReference"/>
          </w:rPr>
          <w:commentReference w:id="144"/>
        </w:r>
      </w:del>
      <w:ins w:id="160" w:author="Microsoft Office User" w:date="2017-03-06T13:34:00Z">
        <w:r w:rsidR="008D1787">
          <w:rPr>
            <w:rFonts w:cstheme="minorHAnsi"/>
            <w:color w:val="000000" w:themeColor="text1"/>
          </w:rPr>
          <w:t xml:space="preserve">vortex shedding process </w:t>
        </w:r>
      </w:ins>
      <w:ins w:id="161" w:author="Microsoft Office User" w:date="2017-03-06T13:53:00Z">
        <w:r w:rsidR="00591A09">
          <w:rPr>
            <w:rFonts w:cstheme="minorHAnsi"/>
            <w:color w:val="000000" w:themeColor="text1"/>
          </w:rPr>
          <w:t xml:space="preserve">is </w:t>
        </w:r>
      </w:ins>
      <w:ins w:id="162" w:author="Microsoft Office User" w:date="2017-03-06T13:34:00Z">
        <w:r w:rsidR="008D1787">
          <w:rPr>
            <w:rFonts w:cstheme="minorHAnsi"/>
            <w:color w:val="000000" w:themeColor="text1"/>
          </w:rPr>
          <w:t xml:space="preserve">called the </w:t>
        </w:r>
      </w:ins>
      <w:moveToRangeStart w:id="163" w:author="Microsoft Office User" w:date="2017-03-06T13:33:00Z" w:name="move476570536"/>
      <w:moveTo w:id="164" w:author="Microsoft Office User" w:date="2017-03-06T13:33:00Z">
        <w:del w:id="165" w:author="Microsoft Office User" w:date="2017-03-06T13:33:00Z">
          <w:r w:rsidR="008D1787" w:rsidDel="008D1787">
            <w:delText xml:space="preserve">process commonly known as the </w:delText>
          </w:r>
        </w:del>
        <w:r w:rsidR="008D1787">
          <w:t xml:space="preserve">“Von </w:t>
        </w:r>
        <w:proofErr w:type="spellStart"/>
        <w:r w:rsidR="008D1787">
          <w:t>Kármàn</w:t>
        </w:r>
        <w:proofErr w:type="spellEnd"/>
        <w:r w:rsidR="008D1787">
          <w:t xml:space="preserve"> vortex street” (</w:t>
        </w:r>
        <w:del w:id="166" w:author="Microsoft Office User" w:date="2017-03-06T13:46:00Z">
          <w:r w:rsidR="008D1787" w:rsidDel="00591A09">
            <w:delText xml:space="preserve">see </w:delText>
          </w:r>
        </w:del>
        <w:r w:rsidR="008D1787">
          <w:t>Figure 2</w:t>
        </w:r>
        <w:del w:id="167" w:author="Microsoft Office User" w:date="2017-03-06T13:46:00Z">
          <w:r w:rsidR="008D1787" w:rsidDel="00591A09">
            <w:delText xml:space="preserve"> for reference</w:delText>
          </w:r>
        </w:del>
      </w:moveTo>
      <w:ins w:id="168" w:author="Microsoft Office User" w:date="2017-03-06T13:34:00Z">
        <w:r w:rsidR="008D1787">
          <w:t>)</w:t>
        </w:r>
      </w:ins>
      <w:ins w:id="169" w:author="Microsoft Office User" w:date="2017-03-06T13:35:00Z">
        <w:del w:id="170" w:author="Microsoft Office User" w:date="2017-03-06T13:53:00Z">
          <w:r w:rsidR="008D1787" w:rsidDel="00591A09">
            <w:delText>is often observed</w:delText>
          </w:r>
        </w:del>
        <w:r w:rsidR="008D1787">
          <w:t xml:space="preserve">.  This </w:t>
        </w:r>
      </w:ins>
      <w:moveTo w:id="171" w:author="Microsoft Office User" w:date="2017-03-06T13:33:00Z">
        <w:del w:id="172" w:author="Microsoft Office User" w:date="2017-03-06T13:34:00Z">
          <w:r w:rsidR="008D1787" w:rsidDel="008D1787">
            <w:delText>)</w:delText>
          </w:r>
        </w:del>
      </w:moveTo>
      <w:ins w:id="173" w:author="Microsoft Office User" w:date="2017-03-06T13:33:00Z">
        <w:del w:id="174" w:author="Microsoft Office User" w:date="2017-03-06T13:46:00Z">
          <w:r w:rsidR="008D1787" w:rsidDel="00591A09">
            <w:delText xml:space="preserve">a </w:delText>
          </w:r>
        </w:del>
      </w:ins>
      <w:ins w:id="175" w:author="Microsoft Office User" w:date="2017-03-06T13:34:00Z">
        <w:r w:rsidR="008D1787">
          <w:t xml:space="preserve">repeating </w:t>
        </w:r>
      </w:ins>
      <w:ins w:id="176" w:author="Microsoft Office User" w:date="2017-03-06T13:33:00Z">
        <w:r w:rsidR="008D1787">
          <w:t>pattern</w:t>
        </w:r>
      </w:ins>
      <w:ins w:id="177" w:author="Microsoft Office User" w:date="2017-03-06T13:34:00Z">
        <w:r w:rsidR="008D1787">
          <w:t xml:space="preserve"> of swirling vortices</w:t>
        </w:r>
      </w:ins>
      <w:ins w:id="178" w:author="Microsoft Office User" w:date="2017-03-06T13:46:00Z">
        <w:r w:rsidR="00591A09">
          <w:t xml:space="preserve"> is caused by unsteady flow separation around the bluff body a</w:t>
        </w:r>
      </w:ins>
      <w:ins w:id="179" w:author="Microsoft Office User" w:date="2017-03-06T13:50:00Z">
        <w:r w:rsidR="00591A09">
          <w:t xml:space="preserve">nd occurs at certain ranges of </w:t>
        </w:r>
      </w:ins>
      <w:ins w:id="180" w:author="Microsoft Office User" w:date="2017-03-06T13:51:00Z">
        <w:r w:rsidR="00591A09">
          <w:t xml:space="preserve">Reynolds number. </w:t>
        </w:r>
        <w:r w:rsidR="00591A09">
          <w:rPr>
            <w:rFonts w:cstheme="minorHAnsi"/>
            <w:color w:val="000000" w:themeColor="text1"/>
          </w:rPr>
          <w:t>Avoiding this scenario is of significant importance in designing engineering structures such as smoke stacks and bridge pillars since it could result in catastrophic failure.</w:t>
        </w:r>
        <w:r w:rsidR="00591A09">
          <w:rPr>
            <w:rStyle w:val="CommentReference"/>
          </w:rPr>
          <w:commentReference w:id="181"/>
        </w:r>
        <w:r w:rsidR="00591A09">
          <w:rPr>
            <w:rFonts w:cstheme="minorHAnsi"/>
            <w:color w:val="000000" w:themeColor="text1"/>
          </w:rPr>
          <w:t xml:space="preserve">  </w:t>
        </w:r>
      </w:ins>
      <w:moveTo w:id="182" w:author="Microsoft Office User" w:date="2017-03-06T13:33:00Z">
        <w:del w:id="183" w:author="Microsoft Office User" w:date="2017-03-06T13:46:00Z">
          <w:r w:rsidR="008D1787" w:rsidDel="00591A09">
            <w:delText>.</w:delText>
          </w:r>
        </w:del>
      </w:moveTo>
      <w:moveToRangeEnd w:id="163"/>
    </w:p>
    <w:p w14:paraId="1FC5E12E" w14:textId="77777777" w:rsidR="00850DBB" w:rsidRDefault="00850DBB" w:rsidP="00B22BF7">
      <w:r>
        <w:t>The Reynolds number is a dimensionless parameter defined as the ratio of inertial forces to viscous forces: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gridCol w:w="936"/>
      </w:tblGrid>
      <w:tr w:rsidR="00850DBB" w14:paraId="36724F33" w14:textId="77777777" w:rsidTr="00226478">
        <w:tc>
          <w:tcPr>
            <w:tcW w:w="8640" w:type="dxa"/>
          </w:tcPr>
          <w:p w14:paraId="055C6B5F" w14:textId="77777777" w:rsidR="00850DBB" w:rsidRPr="00CC551C" w:rsidRDefault="00850DBB" w:rsidP="00226478">
            <w:pPr>
              <w:spacing w:before="120" w:after="120"/>
            </w:pPr>
            <m:oMathPara>
              <m:oMathParaPr>
                <m:jc m:val="left"/>
              </m:oMathParaPr>
              <m:oMath>
                <m:r>
                  <m:rPr>
                    <m:sty m:val="p"/>
                  </m:rPr>
                  <w:rPr>
                    <w:rFonts w:ascii="Cambria Math" w:hAnsi="Cambria Math"/>
                  </w:rPr>
                  <m:t>Re</m:t>
                </m:r>
                <m:r>
                  <w:rPr>
                    <w:rFonts w:ascii="Cambria Math" w:hAnsi="Cambria Math"/>
                  </w:rPr>
                  <m:t>=</m:t>
                </m:r>
                <m:f>
                  <m:fPr>
                    <m:type m:val="lin"/>
                    <m:ctrlPr>
                      <w:rPr>
                        <w:rFonts w:ascii="Cambria Math" w:hAnsi="Cambria Math"/>
                        <w:i/>
                      </w:rPr>
                    </m:ctrlPr>
                  </m:fPr>
                  <m:num>
                    <m:sSub>
                      <m:sSubPr>
                        <m:ctrlPr>
                          <w:rPr>
                            <w:rFonts w:ascii="Cambria Math" w:hAnsi="Cambria Math"/>
                            <w:i/>
                          </w:rPr>
                        </m:ctrlPr>
                      </m:sSubPr>
                      <m:e>
                        <m:r>
                          <w:rPr>
                            <w:rFonts w:ascii="Cambria Math" w:hAnsi="Cambria Math"/>
                          </w:rPr>
                          <m:t>U</m:t>
                        </m:r>
                      </m:e>
                      <m:sub>
                        <m:r>
                          <w:rPr>
                            <w:rFonts w:ascii="Cambria Math" w:hAnsi="Cambria Math"/>
                          </w:rPr>
                          <m:t>∞</m:t>
                        </m:r>
                      </m:sub>
                    </m:sSub>
                    <m:r>
                      <w:rPr>
                        <w:rFonts w:ascii="Cambria Math" w:hAnsi="Cambria Math"/>
                      </w:rPr>
                      <m:t>D</m:t>
                    </m:r>
                  </m:num>
                  <m:den>
                    <m:r>
                      <w:rPr>
                        <w:rFonts w:ascii="Cambria Math" w:hAnsi="Cambria Math"/>
                      </w:rPr>
                      <m:t>ν</m:t>
                    </m:r>
                  </m:den>
                </m:f>
              </m:oMath>
            </m:oMathPara>
          </w:p>
        </w:tc>
        <w:tc>
          <w:tcPr>
            <w:tcW w:w="936" w:type="dxa"/>
          </w:tcPr>
          <w:p w14:paraId="458FBDD4" w14:textId="77777777" w:rsidR="00850DBB" w:rsidRDefault="00850DBB" w:rsidP="00850DBB">
            <w:pPr>
              <w:pStyle w:val="ListParagraph"/>
              <w:widowControl/>
              <w:numPr>
                <w:ilvl w:val="0"/>
                <w:numId w:val="6"/>
              </w:numPr>
              <w:autoSpaceDE/>
              <w:autoSpaceDN/>
              <w:adjustRightInd/>
              <w:spacing w:before="120" w:after="120"/>
              <w:jc w:val="right"/>
            </w:pPr>
            <w:bookmarkStart w:id="184" w:name="_Ref331599577"/>
            <w:r>
              <w:t xml:space="preserve"> </w:t>
            </w:r>
            <w:bookmarkEnd w:id="184"/>
          </w:p>
        </w:tc>
      </w:tr>
    </w:tbl>
    <w:p w14:paraId="69675D72" w14:textId="6D152E1A" w:rsidR="000D3E3E" w:rsidRDefault="00850DBB" w:rsidP="00850DBB">
      <w:pPr>
        <w:rPr>
          <w:ins w:id="185" w:author="Ricardo Mejia-Alvarez" w:date="2017-02-27T08:42:00Z"/>
        </w:rPr>
      </w:pPr>
      <w:r>
        <w:t xml:space="preserve">Where </w:t>
      </w:r>
      <m:oMath>
        <m:r>
          <w:rPr>
            <w:rFonts w:ascii="Cambria Math" w:hAnsi="Cambria Math"/>
          </w:rPr>
          <m:t>ν</m:t>
        </m:r>
      </m:oMath>
      <w:r>
        <w:t xml:space="preserve"> is the kinematic viscosity of the fluid, </w:t>
      </w:r>
      <m:oMath>
        <m:r>
          <w:rPr>
            <w:rFonts w:ascii="Cambria Math" w:hAnsi="Cambria Math"/>
          </w:rPr>
          <m:t>V</m:t>
        </m:r>
      </m:oMath>
      <w:r>
        <w:t xml:space="preserve"> a characteristic velocity (</w:t>
      </w:r>
      <m:oMath>
        <m:sSub>
          <m:sSubPr>
            <m:ctrlPr>
              <w:rPr>
                <w:rFonts w:ascii="Cambria Math" w:hAnsi="Cambria Math"/>
                <w:i/>
              </w:rPr>
            </m:ctrlPr>
          </m:sSubPr>
          <m:e>
            <m:r>
              <w:rPr>
                <w:rFonts w:ascii="Cambria Math" w:hAnsi="Cambria Math"/>
              </w:rPr>
              <m:t>U</m:t>
            </m:r>
          </m:e>
          <m:sub>
            <m:r>
              <w:rPr>
                <w:rFonts w:ascii="Cambria Math" w:hAnsi="Cambria Math"/>
              </w:rPr>
              <m:t>∞</m:t>
            </m:r>
          </m:sub>
        </m:sSub>
      </m:oMath>
      <w:r>
        <w:t xml:space="preserve"> in the present case), and </w:t>
      </w:r>
      <m:oMath>
        <m:r>
          <w:rPr>
            <w:rFonts w:ascii="Cambria Math" w:hAnsi="Cambria Math"/>
          </w:rPr>
          <m:t>D</m:t>
        </m:r>
      </m:oMath>
      <w:r>
        <w:t xml:space="preserve"> the cylinder diameter. The Reynolds number is arguably the most important parameter in the characterization of fluid flow and will be used throughout the present experiment as the metric for the emergence of the Von </w:t>
      </w:r>
      <w:proofErr w:type="spellStart"/>
      <w:r>
        <w:t>Kármàn</w:t>
      </w:r>
      <w:proofErr w:type="spellEnd"/>
      <w:r>
        <w:t xml:space="preserve"> vortex street. </w:t>
      </w:r>
      <w:ins w:id="186" w:author="Ricardo Mejia-Alvarez" w:date="2017-02-27T08:43:00Z">
        <w:r w:rsidR="00FD242D">
          <w:t xml:space="preserve">In particular, when the Reynolds number is </w:t>
        </w:r>
      </w:ins>
      <w:ins w:id="187" w:author="Ricardo Mejia-Alvarez" w:date="2017-02-27T09:09:00Z">
        <w:r w:rsidR="007F6B86">
          <w:t xml:space="preserve">around </w:t>
        </w:r>
      </w:ins>
      <w:ins w:id="188" w:author="Ricardo Mejia-Alvarez" w:date="2017-02-27T09:10:00Z">
        <w:r w:rsidR="003C2C1F">
          <w:t xml:space="preserve">5, the flow exhibits two stable </w:t>
        </w:r>
      </w:ins>
      <w:ins w:id="189" w:author="Ricardo Mejia-Alvarez" w:date="2017-02-27T09:11:00Z">
        <w:r w:rsidR="003C2C1F">
          <w:t>counter-rotati</w:t>
        </w:r>
      </w:ins>
      <w:ins w:id="190" w:author="Ricardo Mejia-Alvarez" w:date="2017-02-27T09:12:00Z">
        <w:r w:rsidR="003C2C1F">
          <w:t>n</w:t>
        </w:r>
      </w:ins>
      <w:ins w:id="191" w:author="Ricardo Mejia-Alvarez" w:date="2017-02-27T09:11:00Z">
        <w:r w:rsidR="003C2C1F">
          <w:t xml:space="preserve">g </w:t>
        </w:r>
      </w:ins>
      <w:ins w:id="192" w:author="Ricardo Mejia-Alvarez" w:date="2017-02-27T09:10:00Z">
        <w:r w:rsidR="003C2C1F">
          <w:t>vortices behind the cylinder. As the Reynolds number increases, these two vortices elongate in the direction of the flow</w:t>
        </w:r>
      </w:ins>
      <w:ins w:id="193" w:author="Ricardo Mejia-Alvarez" w:date="2017-02-27T09:12:00Z">
        <w:r w:rsidR="003C2C1F">
          <w:t xml:space="preserve">. When the </w:t>
        </w:r>
      </w:ins>
      <w:ins w:id="194" w:author="Ricardo Mejia-Alvarez" w:date="2017-02-27T09:21:00Z">
        <w:r w:rsidR="002421E9">
          <w:t>Reynolds number</w:t>
        </w:r>
      </w:ins>
      <w:ins w:id="195" w:author="Ricardo Mejia-Alvarez" w:date="2017-02-27T09:20:00Z">
        <w:r w:rsidR="002421E9">
          <w:t xml:space="preserve"> reaches</w:t>
        </w:r>
      </w:ins>
      <w:ins w:id="196" w:author="Ricardo Mejia-Alvarez" w:date="2017-02-27T09:21:00Z">
        <w:r w:rsidR="002421E9">
          <w:t xml:space="preserve"> a value of</w:t>
        </w:r>
      </w:ins>
      <w:ins w:id="197" w:author="Ricardo Mejia-Alvarez" w:date="2017-02-27T09:20:00Z">
        <w:r w:rsidR="002421E9">
          <w:t xml:space="preserve"> approximately</w:t>
        </w:r>
      </w:ins>
      <w:ins w:id="198" w:author="Ricardo Mejia-Alvarez" w:date="2017-02-27T09:21:00Z">
        <w:r w:rsidR="002421E9">
          <w:t xml:space="preserve"> 37,</w:t>
        </w:r>
      </w:ins>
      <w:ins w:id="199" w:author="Ricardo Mejia-Alvarez" w:date="2017-02-27T09:20:00Z">
        <w:r w:rsidR="002421E9">
          <w:t xml:space="preserve"> </w:t>
        </w:r>
      </w:ins>
      <w:ins w:id="200" w:author="Ricardo Mejia-Alvarez" w:date="2017-02-27T09:12:00Z">
        <w:r w:rsidR="003C2C1F">
          <w:t xml:space="preserve">the wake </w:t>
        </w:r>
      </w:ins>
      <w:ins w:id="201" w:author="Ricardo Mejia-Alvarez" w:date="2017-02-27T09:21:00Z">
        <w:r w:rsidR="002421E9">
          <w:t xml:space="preserve">becomes unstable and </w:t>
        </w:r>
      </w:ins>
      <w:ins w:id="202" w:author="Ricardo Mejia-Alvarez" w:date="2017-02-27T09:12:00Z">
        <w:r w:rsidR="003C2C1F">
          <w:t>b</w:t>
        </w:r>
        <w:r w:rsidR="003576B8">
          <w:t xml:space="preserve">egins to oscillate </w:t>
        </w:r>
        <w:proofErr w:type="spellStart"/>
        <w:r w:rsidR="003576B8">
          <w:t>sinusoidally</w:t>
        </w:r>
      </w:ins>
      <w:proofErr w:type="spellEnd"/>
      <w:ins w:id="203" w:author="Ricardo Mejia-Alvarez" w:date="2017-02-27T09:21:00Z">
        <w:r w:rsidR="002421E9">
          <w:t xml:space="preserve"> as a result of a</w:t>
        </w:r>
      </w:ins>
      <w:ins w:id="204" w:author="Ricardo Mejia-Alvarez" w:date="2017-02-27T09:22:00Z">
        <w:r w:rsidR="002421E9">
          <w:t>n</w:t>
        </w:r>
      </w:ins>
      <w:ins w:id="205" w:author="Ricardo Mejia-Alvarez" w:date="2017-02-27T09:21:00Z">
        <w:r w:rsidR="002421E9">
          <w:t xml:space="preserve"> </w:t>
        </w:r>
      </w:ins>
      <w:ins w:id="206" w:author="Ricardo Mejia-Alvarez" w:date="2017-02-27T09:22:00Z">
        <w:r w:rsidR="002421E9">
          <w:t>imbalance</w:t>
        </w:r>
      </w:ins>
      <w:ins w:id="207" w:author="Ricardo Mejia-Alvarez" w:date="2017-02-27T09:21:00Z">
        <w:r w:rsidR="002421E9">
          <w:t xml:space="preserve"> </w:t>
        </w:r>
      </w:ins>
      <w:ins w:id="208" w:author="Ricardo Mejia-Alvarez" w:date="2017-02-27T09:22:00Z">
        <w:r w:rsidR="002421E9">
          <w:t>between pressure and momentum</w:t>
        </w:r>
      </w:ins>
      <w:ins w:id="209" w:author="Ricardo Mejia-Alvarez" w:date="2017-02-27T09:18:00Z">
        <w:r w:rsidR="003576B8">
          <w:t xml:space="preserve">. </w:t>
        </w:r>
      </w:ins>
      <w:ins w:id="210" w:author="Ricardo Mejia-Alvarez" w:date="2017-02-27T09:22:00Z">
        <w:r w:rsidR="002421E9">
          <w:t xml:space="preserve">A further increase in Reynolds number up to 47 causes the two counter-rotating vortices to detach from the cylinder </w:t>
        </w:r>
      </w:ins>
      <w:ins w:id="211" w:author="Ricardo Mejia-Alvarez" w:date="2017-02-27T09:24:00Z">
        <w:r w:rsidR="008B5B5A">
          <w:t>in an alternating sequence that follows the sinusoidal wake oscillation</w:t>
        </w:r>
      </w:ins>
      <w:ins w:id="212" w:author="Ricardo Mejia-Alvarez" w:date="2017-02-27T09:32:00Z">
        <w:r w:rsidR="00304C00">
          <w:t xml:space="preserve"> [</w:t>
        </w:r>
        <w:del w:id="213" w:author="Microsoft Office User" w:date="2017-03-06T14:08:00Z">
          <w:r w:rsidR="00304C00" w:rsidDel="00FC652B">
            <w:fldChar w:fldCharType="begin"/>
          </w:r>
          <w:r w:rsidR="00304C00" w:rsidDel="00FC652B">
            <w:delInstrText xml:space="preserve"> REF _Ref475951303 \r \h </w:delInstrText>
          </w:r>
        </w:del>
      </w:ins>
      <w:del w:id="214" w:author="Microsoft Office User" w:date="2017-03-06T14:08:00Z">
        <w:r w:rsidR="00304C00" w:rsidDel="00FC652B">
          <w:fldChar w:fldCharType="separate"/>
        </w:r>
      </w:del>
      <w:ins w:id="215" w:author="Ricardo Mejia-Alvarez" w:date="2017-02-27T10:21:00Z">
        <w:del w:id="216" w:author="Microsoft Office User" w:date="2017-03-06T14:08:00Z">
          <w:r w:rsidR="00A75FE7" w:rsidDel="00FC652B">
            <w:delText>8</w:delText>
          </w:r>
        </w:del>
      </w:ins>
      <w:ins w:id="217" w:author="Ricardo Mejia-Alvarez" w:date="2017-02-27T09:32:00Z">
        <w:del w:id="218" w:author="Microsoft Office User" w:date="2017-03-06T14:08:00Z">
          <w:r w:rsidR="00304C00" w:rsidDel="00FC652B">
            <w:fldChar w:fldCharType="end"/>
          </w:r>
        </w:del>
      </w:ins>
      <w:ins w:id="219" w:author="Microsoft Office User" w:date="2017-03-06T14:15:00Z">
        <w:r w:rsidR="00CE4109">
          <w:t>4,5,6</w:t>
        </w:r>
      </w:ins>
      <w:ins w:id="220" w:author="Ricardo Mejia-Alvarez" w:date="2017-02-27T09:33:00Z">
        <w:del w:id="221" w:author="Microsoft Office User" w:date="2017-03-06T14:09:00Z">
          <w:r w:rsidR="00304C00" w:rsidDel="00FC652B">
            <w:delText>,</w:delText>
          </w:r>
        </w:del>
        <w:del w:id="222" w:author="Microsoft Office User" w:date="2017-03-06T14:08:00Z">
          <w:r w:rsidR="00304C00" w:rsidDel="00FC652B">
            <w:delText xml:space="preserve"> </w:delText>
          </w:r>
        </w:del>
      </w:ins>
      <w:ins w:id="223" w:author="Ricardo Mejia-Alvarez" w:date="2017-02-27T09:32:00Z">
        <w:del w:id="224" w:author="Microsoft Office User" w:date="2017-03-06T14:08:00Z">
          <w:r w:rsidR="00304C00" w:rsidDel="00FC652B">
            <w:fldChar w:fldCharType="begin"/>
          </w:r>
          <w:r w:rsidR="00304C00" w:rsidDel="00FC652B">
            <w:delInstrText xml:space="preserve"> REF _Ref475951305 \r \h </w:delInstrText>
          </w:r>
        </w:del>
      </w:ins>
      <w:del w:id="225" w:author="Microsoft Office User" w:date="2017-03-06T14:08:00Z">
        <w:r w:rsidR="00304C00" w:rsidDel="00FC652B">
          <w:fldChar w:fldCharType="separate"/>
        </w:r>
      </w:del>
      <w:ins w:id="226" w:author="Ricardo Mejia-Alvarez" w:date="2017-02-27T10:21:00Z">
        <w:del w:id="227" w:author="Microsoft Office User" w:date="2017-03-06T14:08:00Z">
          <w:r w:rsidR="00A75FE7" w:rsidDel="00FC652B">
            <w:delText>9</w:delText>
          </w:r>
        </w:del>
      </w:ins>
      <w:ins w:id="228" w:author="Ricardo Mejia-Alvarez" w:date="2017-02-27T09:32:00Z">
        <w:del w:id="229" w:author="Microsoft Office User" w:date="2017-03-06T14:08:00Z">
          <w:r w:rsidR="00304C00" w:rsidDel="00FC652B">
            <w:fldChar w:fldCharType="end"/>
          </w:r>
        </w:del>
      </w:ins>
      <w:ins w:id="230" w:author="Ricardo Mejia-Alvarez" w:date="2017-02-27T09:33:00Z">
        <w:del w:id="231" w:author="Microsoft Office User" w:date="2017-03-06T14:08:00Z">
          <w:r w:rsidR="00304C00" w:rsidDel="00FC652B">
            <w:delText xml:space="preserve">, </w:delText>
          </w:r>
        </w:del>
      </w:ins>
      <w:ins w:id="232" w:author="Ricardo Mejia-Alvarez" w:date="2017-02-27T09:32:00Z">
        <w:del w:id="233" w:author="Microsoft Office User" w:date="2017-03-06T14:08:00Z">
          <w:r w:rsidR="00304C00" w:rsidDel="00FC652B">
            <w:fldChar w:fldCharType="begin"/>
          </w:r>
          <w:r w:rsidR="00304C00" w:rsidDel="00FC652B">
            <w:delInstrText xml:space="preserve"> REF _Ref475951307 \r \h </w:delInstrText>
          </w:r>
        </w:del>
      </w:ins>
      <w:del w:id="234" w:author="Microsoft Office User" w:date="2017-03-06T14:08:00Z">
        <w:r w:rsidR="00304C00" w:rsidDel="00FC652B">
          <w:fldChar w:fldCharType="separate"/>
        </w:r>
      </w:del>
      <w:ins w:id="235" w:author="Ricardo Mejia-Alvarez" w:date="2017-02-27T10:21:00Z">
        <w:del w:id="236" w:author="Microsoft Office User" w:date="2017-03-06T14:08:00Z">
          <w:r w:rsidR="00A75FE7" w:rsidDel="00FC652B">
            <w:delText>10</w:delText>
          </w:r>
        </w:del>
      </w:ins>
      <w:ins w:id="237" w:author="Ricardo Mejia-Alvarez" w:date="2017-02-27T09:32:00Z">
        <w:del w:id="238" w:author="Microsoft Office User" w:date="2017-03-06T14:08:00Z">
          <w:r w:rsidR="00304C00" w:rsidDel="00FC652B">
            <w:fldChar w:fldCharType="end"/>
          </w:r>
        </w:del>
        <w:r w:rsidR="00304C00">
          <w:t>]</w:t>
        </w:r>
      </w:ins>
      <w:ins w:id="239" w:author="Ricardo Mejia-Alvarez" w:date="2017-02-27T09:24:00Z">
        <w:r w:rsidR="008B5B5A">
          <w:t xml:space="preserve">. </w:t>
        </w:r>
      </w:ins>
      <w:ins w:id="240" w:author="Ricardo Mejia-Alvarez" w:date="2017-02-27T09:16:00Z">
        <w:r w:rsidR="003576B8">
          <w:t xml:space="preserve"> </w:t>
        </w:r>
      </w:ins>
    </w:p>
    <w:p w14:paraId="5A55218E" w14:textId="0952E7BF" w:rsidR="00850DBB" w:rsidRDefault="00850DBB" w:rsidP="00850DBB">
      <w:r>
        <w:t>The frequency with which vortices are shed off the cylinder is not constant; it varies with the value of the Reynolds number</w:t>
      </w:r>
      <w:ins w:id="241" w:author="Ricardo Mejia-Alvarez" w:date="2017-02-27T09:25:00Z">
        <w:r w:rsidR="008B5B5A">
          <w:t xml:space="preserve">. </w:t>
        </w:r>
      </w:ins>
      <w:ins w:id="242" w:author="Ricardo Mejia-Alvarez" w:date="2017-02-27T09:36:00Z">
        <w:r w:rsidR="00AF029C">
          <w:t>Shedding frequency is characterized by the</w:t>
        </w:r>
      </w:ins>
      <w:del w:id="243" w:author="Ricardo Mejia-Alvarez" w:date="2017-02-27T09:25:00Z">
        <w:r w:rsidDel="008B5B5A">
          <w:delText xml:space="preserve">. </w:delText>
        </w:r>
      </w:del>
      <w:del w:id="244" w:author="Ricardo Mejia-Alvarez" w:date="2017-02-27T09:36:00Z">
        <w:r w:rsidDel="00AF029C">
          <w:delText>The</w:delText>
        </w:r>
      </w:del>
      <w:r>
        <w:t xml:space="preserve"> </w:t>
      </w:r>
      <w:proofErr w:type="spellStart"/>
      <w:r>
        <w:t>Strouhal</w:t>
      </w:r>
      <w:proofErr w:type="spellEnd"/>
      <w:r>
        <w:t xml:space="preserve"> number</w:t>
      </w:r>
      <w:ins w:id="245" w:author="Ricardo Mejia-Alvarez" w:date="2017-02-27T09:37:00Z">
        <w:r w:rsidR="007C6A4F">
          <w:t>, which</w:t>
        </w:r>
      </w:ins>
      <w:r>
        <w:t xml:space="preserve"> </w:t>
      </w:r>
      <w:ins w:id="246" w:author="Ricardo Mejia-Alvarez" w:date="2017-02-27T09:42:00Z">
        <w:r w:rsidR="00A13C09">
          <w:t>is</w:t>
        </w:r>
      </w:ins>
      <w:ins w:id="247" w:author="Ricardo Mejia-Alvarez" w:date="2017-02-27T09:38:00Z">
        <w:r w:rsidR="00A13C09">
          <w:t xml:space="preserve"> </w:t>
        </w:r>
        <w:r w:rsidR="007C6A4F">
          <w:t>the other</w:t>
        </w:r>
      </w:ins>
      <w:del w:id="248" w:author="Ricardo Mejia-Alvarez" w:date="2017-02-27T09:38:00Z">
        <w:r w:rsidDel="007C6A4F">
          <w:delText>is another</w:delText>
        </w:r>
      </w:del>
      <w:r>
        <w:t xml:space="preserve"> dimensionless parameter</w:t>
      </w:r>
      <w:ins w:id="249" w:author="Ricardo Mejia-Alvarez" w:date="2017-02-27T09:38:00Z">
        <w:r w:rsidR="007C6A4F">
          <w:t xml:space="preserve"> of relevance in</w:t>
        </w:r>
      </w:ins>
      <w:del w:id="250" w:author="Ricardo Mejia-Alvarez" w:date="2017-02-27T09:38:00Z">
        <w:r w:rsidDel="007C6A4F">
          <w:delText xml:space="preserve"> </w:delText>
        </w:r>
      </w:del>
      <w:del w:id="251" w:author="Ricardo Mejia-Alvarez" w:date="2017-02-27T09:37:00Z">
        <w:r w:rsidDel="007C6A4F">
          <w:delText xml:space="preserve">that is </w:delText>
        </w:r>
      </w:del>
      <w:del w:id="252" w:author="Ricardo Mejia-Alvarez" w:date="2017-02-27T09:38:00Z">
        <w:r w:rsidDel="007C6A4F">
          <w:delText>relevant to</w:delText>
        </w:r>
      </w:del>
      <w:r>
        <w:t xml:space="preserve"> this particular fluid</w:t>
      </w:r>
      <w:ins w:id="253" w:author="Ricardo Mejia-Alvarez" w:date="2017-02-27T09:38:00Z">
        <w:r w:rsidR="007C6A4F">
          <w:t xml:space="preserve"> flow</w:t>
        </w:r>
      </w:ins>
      <w:r>
        <w:t xml:space="preserve"> configuration</w:t>
      </w:r>
      <w:del w:id="254" w:author="Ricardo Mejia-Alvarez" w:date="2017-02-27T09:38:00Z">
        <w:r w:rsidDel="007C6A4F">
          <w:delText xml:space="preserve"> because it characterizes the frequency of vortex shedding</w:delText>
        </w:r>
      </w:del>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gridCol w:w="936"/>
      </w:tblGrid>
      <w:tr w:rsidR="00850DBB" w14:paraId="08FC87A8" w14:textId="77777777" w:rsidTr="00226478">
        <w:tc>
          <w:tcPr>
            <w:tcW w:w="8640" w:type="dxa"/>
          </w:tcPr>
          <w:p w14:paraId="0EF5301D" w14:textId="77777777" w:rsidR="00850DBB" w:rsidRPr="00CC551C" w:rsidRDefault="00850DBB" w:rsidP="00226478">
            <w:pPr>
              <w:spacing w:before="120" w:after="120"/>
            </w:pPr>
            <m:oMathPara>
              <m:oMathParaPr>
                <m:jc m:val="left"/>
              </m:oMathParaPr>
              <m:oMath>
                <m:r>
                  <m:rPr>
                    <m:sty m:val="p"/>
                  </m:rPr>
                  <w:rPr>
                    <w:rFonts w:ascii="Cambria Math" w:hAnsi="Cambria Math"/>
                  </w:rPr>
                  <m:t>St</m:t>
                </m:r>
                <m:r>
                  <w:rPr>
                    <w:rFonts w:ascii="Cambria Math" w:hAnsi="Cambria Math"/>
                  </w:rPr>
                  <m:t>=</m:t>
                </m:r>
                <m:f>
                  <m:fPr>
                    <m:type m:val="lin"/>
                    <m:ctrlPr>
                      <w:rPr>
                        <w:rFonts w:ascii="Cambria Math" w:hAnsi="Cambria Math"/>
                        <w:i/>
                      </w:rPr>
                    </m:ctrlPr>
                  </m:fPr>
                  <m:num>
                    <m:r>
                      <w:rPr>
                        <w:rFonts w:ascii="Cambria Math" w:hAnsi="Cambria Math"/>
                      </w:rPr>
                      <m:t>fD</m:t>
                    </m:r>
                  </m:num>
                  <m:den>
                    <m:sSub>
                      <m:sSubPr>
                        <m:ctrlPr>
                          <w:rPr>
                            <w:rFonts w:ascii="Cambria Math" w:hAnsi="Cambria Math"/>
                            <w:i/>
                          </w:rPr>
                        </m:ctrlPr>
                      </m:sSubPr>
                      <m:e>
                        <m:r>
                          <w:rPr>
                            <w:rFonts w:ascii="Cambria Math" w:hAnsi="Cambria Math"/>
                          </w:rPr>
                          <m:t>U</m:t>
                        </m:r>
                      </m:e>
                      <m:sub>
                        <m:r>
                          <w:rPr>
                            <w:rFonts w:ascii="Cambria Math" w:hAnsi="Cambria Math"/>
                          </w:rPr>
                          <m:t>∞</m:t>
                        </m:r>
                      </m:sub>
                    </m:sSub>
                  </m:den>
                </m:f>
              </m:oMath>
            </m:oMathPara>
          </w:p>
        </w:tc>
        <w:tc>
          <w:tcPr>
            <w:tcW w:w="936" w:type="dxa"/>
          </w:tcPr>
          <w:p w14:paraId="6F436EBF" w14:textId="77777777" w:rsidR="00850DBB" w:rsidRDefault="00850DBB" w:rsidP="00850DBB">
            <w:pPr>
              <w:pStyle w:val="ListParagraph"/>
              <w:widowControl/>
              <w:numPr>
                <w:ilvl w:val="0"/>
                <w:numId w:val="6"/>
              </w:numPr>
              <w:autoSpaceDE/>
              <w:autoSpaceDN/>
              <w:adjustRightInd/>
              <w:spacing w:before="120" w:after="120"/>
              <w:jc w:val="right"/>
            </w:pPr>
            <w:bookmarkStart w:id="255" w:name="_Ref473651564"/>
            <w:r>
              <w:t xml:space="preserve"> </w:t>
            </w:r>
            <w:bookmarkEnd w:id="255"/>
          </w:p>
        </w:tc>
      </w:tr>
    </w:tbl>
    <w:p w14:paraId="7CDDF340" w14:textId="006AA72B" w:rsidR="00B164C1" w:rsidRDefault="00850DBB" w:rsidP="00850DBB">
      <w:pPr>
        <w:rPr>
          <w:ins w:id="256" w:author="Ricardo Mejia-Alvarez" w:date="2017-02-27T09:49:00Z"/>
        </w:rPr>
      </w:pPr>
      <w:r>
        <w:t xml:space="preserve">Here, </w:t>
      </w:r>
      <m:oMath>
        <m:r>
          <w:rPr>
            <w:rFonts w:ascii="Cambria Math" w:hAnsi="Cambria Math"/>
          </w:rPr>
          <m:t>f</m:t>
        </m:r>
      </m:oMath>
      <w:r>
        <w:t xml:space="preserve"> is the vortex shedding frequency and the length and velocity scales are the same as for the Reynolds number.</w:t>
      </w:r>
      <w:ins w:id="257" w:author="Ricardo Mejia-Alvarez" w:date="2017-02-27T09:38:00Z">
        <w:r w:rsidR="007C6A4F">
          <w:t xml:space="preserve"> </w:t>
        </w:r>
      </w:ins>
      <w:ins w:id="258" w:author="Ricardo Mejia-Alvarez" w:date="2017-02-27T09:43:00Z">
        <w:r w:rsidR="00A13C09">
          <w:t>Vortex shedding frequency can then be characterized</w:t>
        </w:r>
      </w:ins>
      <w:ins w:id="259" w:author="Ricardo Mejia-Alvarez" w:date="2017-02-27T09:44:00Z">
        <w:r w:rsidR="00A13C09">
          <w:t xml:space="preserve"> by the </w:t>
        </w:r>
        <w:proofErr w:type="spellStart"/>
        <w:r w:rsidR="00A13C09">
          <w:t>Strouhal</w:t>
        </w:r>
        <w:proofErr w:type="spellEnd"/>
        <w:r w:rsidR="00A13C09">
          <w:t xml:space="preserve"> number as a </w:t>
        </w:r>
      </w:ins>
      <w:ins w:id="260" w:author="Ricardo Mejia-Alvarez" w:date="2017-02-27T09:48:00Z">
        <w:r w:rsidR="00B164C1">
          <w:t xml:space="preserve">linear </w:t>
        </w:r>
      </w:ins>
      <w:ins w:id="261" w:author="Ricardo Mejia-Alvarez" w:date="2017-02-27T09:44:00Z">
        <w:r w:rsidR="00A13C09">
          <w:t xml:space="preserve">function of the </w:t>
        </w:r>
      </w:ins>
      <w:ins w:id="262" w:author="Ricardo Mejia-Alvarez" w:date="2017-02-27T09:48:00Z">
        <w:r w:rsidR="00B164C1">
          <w:t xml:space="preserve">inverse square root of the </w:t>
        </w:r>
      </w:ins>
      <w:ins w:id="263" w:author="Ricardo Mejia-Alvarez" w:date="2017-02-27T09:44:00Z">
        <w:r w:rsidR="00A13C09">
          <w:t>Reynolds number</w:t>
        </w:r>
      </w:ins>
      <w:ins w:id="264" w:author="Ricardo Mejia-Alvarez" w:date="2017-02-27T09:51:00Z">
        <w:r w:rsidR="00B164C1">
          <w:t xml:space="preserve"> [</w:t>
        </w:r>
      </w:ins>
      <w:ins w:id="265" w:author="Microsoft Office User" w:date="2017-03-06T14:16:00Z">
        <w:r w:rsidR="00CE4109">
          <w:t>7</w:t>
        </w:r>
      </w:ins>
      <w:ins w:id="266" w:author="Ricardo Mejia-Alvarez" w:date="2017-02-27T09:52:00Z">
        <w:del w:id="267" w:author="Microsoft Office User" w:date="2017-03-06T14:09:00Z">
          <w:r w:rsidR="00B164C1" w:rsidDel="00FC652B">
            <w:fldChar w:fldCharType="begin"/>
          </w:r>
          <w:r w:rsidR="00B164C1" w:rsidDel="00FC652B">
            <w:delInstrText xml:space="preserve"> REF _Ref473663845 \r \h </w:delInstrText>
          </w:r>
        </w:del>
      </w:ins>
      <w:del w:id="268" w:author="Microsoft Office User" w:date="2017-03-06T14:09:00Z">
        <w:r w:rsidR="00B164C1" w:rsidDel="00FC652B">
          <w:fldChar w:fldCharType="separate"/>
        </w:r>
      </w:del>
      <w:ins w:id="269" w:author="Ricardo Mejia-Alvarez" w:date="2017-02-27T10:21:00Z">
        <w:del w:id="270" w:author="Microsoft Office User" w:date="2017-03-06T14:09:00Z">
          <w:r w:rsidR="00A75FE7" w:rsidDel="00FC652B">
            <w:delText>11</w:delText>
          </w:r>
        </w:del>
      </w:ins>
      <w:ins w:id="271" w:author="Ricardo Mejia-Alvarez" w:date="2017-02-27T09:52:00Z">
        <w:del w:id="272" w:author="Microsoft Office User" w:date="2017-03-06T14:09:00Z">
          <w:r w:rsidR="00B164C1" w:rsidDel="00FC652B">
            <w:fldChar w:fldCharType="end"/>
          </w:r>
        </w:del>
      </w:ins>
      <w:ins w:id="273" w:author="Ricardo Mejia-Alvarez" w:date="2017-02-27T09:51:00Z">
        <w:r w:rsidR="00B164C1">
          <w:t>]</w:t>
        </w:r>
      </w:ins>
      <w:ins w:id="274" w:author="Ricardo Mejia-Alvarez" w:date="2017-02-27T09:48:00Z">
        <w:r w:rsidR="00B164C1">
          <w:t>:</w:t>
        </w:r>
      </w:ins>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gridCol w:w="936"/>
      </w:tblGrid>
      <w:tr w:rsidR="00B164C1" w14:paraId="1E825F9F" w14:textId="77777777" w:rsidTr="00985956">
        <w:trPr>
          <w:ins w:id="275" w:author="Ricardo Mejia-Alvarez" w:date="2017-02-27T09:49:00Z"/>
        </w:trPr>
        <w:tc>
          <w:tcPr>
            <w:tcW w:w="8640" w:type="dxa"/>
          </w:tcPr>
          <w:p w14:paraId="228FEE51" w14:textId="2DD31A83" w:rsidR="00B164C1" w:rsidRPr="00CC551C" w:rsidRDefault="00B164C1" w:rsidP="00B164C1">
            <w:pPr>
              <w:spacing w:before="120" w:after="120"/>
              <w:rPr>
                <w:ins w:id="276" w:author="Ricardo Mejia-Alvarez" w:date="2017-02-27T09:49:00Z"/>
              </w:rPr>
            </w:pPr>
            <w:ins w:id="277" w:author="Ricardo Mejia-Alvarez" w:date="2017-02-27T09:49:00Z">
              <m:oMathPara>
                <m:oMathParaPr>
                  <m:jc m:val="left"/>
                </m:oMathParaPr>
                <m:oMath>
                  <m:r>
                    <m:rPr>
                      <m:nor/>
                    </m:rPr>
                    <w:rPr>
                      <w:rFonts w:ascii="Cambria Math" w:eastAsia="Times New Roman" w:hAnsi="Cambria Math" w:cstheme="minorHAnsi"/>
                    </w:rPr>
                    <m:t>St</m:t>
                  </m:r>
                  <m:r>
                    <w:rPr>
                      <w:rFonts w:ascii="Cambria Math" w:hAnsi="Cambria Math"/>
                    </w:rPr>
                    <m:t>=</m:t>
                  </m:r>
                  <m:sSup>
                    <m:sSupPr>
                      <m:ctrlPr>
                        <w:rPr>
                          <w:rFonts w:ascii="Cambria Math" w:eastAsia="Times New Roman" w:hAnsi="Cambria Math" w:cstheme="minorHAnsi"/>
                        </w:rPr>
                      </m:ctrlPr>
                    </m:sSupPr>
                    <m:e>
                      <m:r>
                        <m:rPr>
                          <m:nor/>
                        </m:rPr>
                        <w:rPr>
                          <w:rFonts w:ascii="Cambria Math" w:eastAsia="Times New Roman" w:hAnsi="Cambria Math" w:cstheme="minorHAnsi"/>
                        </w:rPr>
                        <m:t>St</m:t>
                      </m:r>
                    </m:e>
                    <m:sup>
                      <m:r>
                        <w:rPr>
                          <w:rFonts w:ascii="Cambria Math" w:eastAsia="Times New Roman" w:hAnsi="Cambria Math" w:cstheme="minorHAnsi"/>
                        </w:rPr>
                        <m:t>*</m:t>
                      </m:r>
                    </m:sup>
                  </m:sSup>
                  <m:r>
                    <w:rPr>
                      <w:rFonts w:ascii="Cambria Math" w:eastAsia="Times New Roman" w:hAnsi="Cambria Math" w:cstheme="minorHAnsi"/>
                    </w:rPr>
                    <m:t>+</m:t>
                  </m:r>
                  <m:f>
                    <m:fPr>
                      <m:ctrlPr>
                        <w:rPr>
                          <w:rFonts w:ascii="Cambria Math" w:hAnsi="Cambria Math"/>
                          <w:i/>
                        </w:rPr>
                      </m:ctrlPr>
                    </m:fPr>
                    <m:num>
                      <m:r>
                        <w:rPr>
                          <w:rFonts w:ascii="Cambria Math" w:hAnsi="Cambria Math" w:cstheme="minorHAnsi"/>
                          <w:color w:val="000000" w:themeColor="text1"/>
                        </w:rPr>
                        <m:t>m</m:t>
                      </m:r>
                    </m:num>
                    <m:den>
                      <m:rad>
                        <m:radPr>
                          <m:degHide m:val="1"/>
                          <m:ctrlPr>
                            <w:rPr>
                              <w:rFonts w:ascii="Cambria Math" w:hAnsi="Cambria Math" w:cstheme="minorHAnsi"/>
                              <w:i/>
                              <w:color w:val="000000" w:themeColor="text1"/>
                            </w:rPr>
                          </m:ctrlPr>
                        </m:radPr>
                        <m:deg/>
                        <m:e>
                          <m:r>
                            <m:rPr>
                              <m:nor/>
                            </m:rPr>
                            <w:rPr>
                              <w:rFonts w:ascii="Cambria Math" w:hAnsi="Cambria Math" w:cstheme="minorHAnsi"/>
                              <w:color w:val="000000" w:themeColor="text1"/>
                            </w:rPr>
                            <m:t>Re</m:t>
                          </m:r>
                        </m:e>
                      </m:rad>
                    </m:den>
                  </m:f>
                  <m:r>
                    <w:rPr>
                      <w:rFonts w:ascii="Cambria Math" w:hAnsi="Cambria Math"/>
                    </w:rPr>
                    <m:t xml:space="preserve"> </m:t>
                  </m:r>
                </m:oMath>
              </m:oMathPara>
            </w:ins>
          </w:p>
        </w:tc>
        <w:tc>
          <w:tcPr>
            <w:tcW w:w="936" w:type="dxa"/>
          </w:tcPr>
          <w:p w14:paraId="06B66662" w14:textId="77777777" w:rsidR="00B164C1" w:rsidRDefault="00B164C1" w:rsidP="00985956">
            <w:pPr>
              <w:pStyle w:val="ListParagraph"/>
              <w:widowControl/>
              <w:numPr>
                <w:ilvl w:val="0"/>
                <w:numId w:val="6"/>
              </w:numPr>
              <w:autoSpaceDE/>
              <w:autoSpaceDN/>
              <w:adjustRightInd/>
              <w:spacing w:before="120" w:after="120"/>
              <w:jc w:val="right"/>
              <w:rPr>
                <w:ins w:id="278" w:author="Ricardo Mejia-Alvarez" w:date="2017-02-27T09:49:00Z"/>
              </w:rPr>
            </w:pPr>
            <w:bookmarkStart w:id="279" w:name="_Ref475952889"/>
            <w:ins w:id="280" w:author="Ricardo Mejia-Alvarez" w:date="2017-02-27T09:49:00Z">
              <w:r>
                <w:t xml:space="preserve"> </w:t>
              </w:r>
              <w:bookmarkEnd w:id="279"/>
            </w:ins>
          </w:p>
        </w:tc>
      </w:tr>
    </w:tbl>
    <w:p w14:paraId="509496F4" w14:textId="380521B0" w:rsidR="008F5ACA" w:rsidRDefault="00A13C09" w:rsidP="008F5ACA">
      <w:pPr>
        <w:rPr>
          <w:ins w:id="281" w:author="Microsoft Office User" w:date="2017-03-06T13:06:00Z"/>
        </w:rPr>
      </w:pPr>
      <w:ins w:id="282" w:author="Ricardo Mejia-Alvarez" w:date="2017-02-27T09:44:00Z">
        <w:r>
          <w:t>T</w:t>
        </w:r>
      </w:ins>
      <w:ins w:id="283" w:author="Ricardo Mejia-Alvarez" w:date="2017-02-27T09:42:00Z">
        <w:r>
          <w:t xml:space="preserve">his </w:t>
        </w:r>
      </w:ins>
      <w:ins w:id="284" w:author="Ricardo Mejia-Alvarez" w:date="2017-02-27T09:45:00Z">
        <w:r>
          <w:t>func</w:t>
        </w:r>
      </w:ins>
      <w:ins w:id="285" w:author="Ricardo Mejia-Alvarez" w:date="2017-02-27T09:42:00Z">
        <w:r>
          <w:t>tion is not always monotonic, it exhibits further transitions as a result of secondary instabilities owed to the non-linearity of fluid flow.</w:t>
        </w:r>
      </w:ins>
      <w:ins w:id="286" w:author="Ricardo Mejia-Alvarez" w:date="2017-02-27T09:40:00Z">
        <w:r>
          <w:t xml:space="preserve"> </w:t>
        </w:r>
      </w:ins>
      <w:ins w:id="287" w:author="Ricardo Mejia-Alvarez" w:date="2017-02-27T09:49:00Z">
        <w:r w:rsidR="00B164C1">
          <w:t xml:space="preserve">As a result, the coefficients </w:t>
        </w:r>
      </w:ins>
      <m:oMath>
        <m:sSup>
          <m:sSupPr>
            <m:ctrlPr>
              <w:ins w:id="288" w:author="Ricardo Mejia-Alvarez" w:date="2017-02-27T09:50:00Z">
                <w:rPr>
                  <w:rFonts w:ascii="Cambria Math" w:eastAsia="Times New Roman" w:hAnsi="Cambria Math" w:cstheme="minorHAnsi"/>
                </w:rPr>
              </w:ins>
            </m:ctrlPr>
          </m:sSupPr>
          <m:e>
            <w:ins w:id="289" w:author="Ricardo Mejia-Alvarez" w:date="2017-02-27T09:50:00Z">
              <m:r>
                <m:rPr>
                  <m:nor/>
                </m:rPr>
                <w:rPr>
                  <w:rFonts w:ascii="Cambria Math" w:eastAsia="Times New Roman" w:hAnsi="Cambria Math" w:cstheme="minorHAnsi"/>
                </w:rPr>
                <m:t>St</m:t>
              </m:r>
            </w:ins>
          </m:e>
          <m:sup>
            <w:ins w:id="290" w:author="Ricardo Mejia-Alvarez" w:date="2017-02-27T09:50:00Z">
              <m:r>
                <w:rPr>
                  <w:rFonts w:ascii="Cambria Math" w:eastAsia="Times New Roman" w:hAnsi="Cambria Math" w:cstheme="minorHAnsi"/>
                </w:rPr>
                <m:t>*</m:t>
              </m:r>
            </w:ins>
          </m:sup>
        </m:sSup>
      </m:oMath>
      <w:ins w:id="291" w:author="Ricardo Mejia-Alvarez" w:date="2017-02-27T09:50:00Z">
        <w:r w:rsidR="00B164C1">
          <w:rPr>
            <w:rFonts w:eastAsiaTheme="minorEastAsia"/>
          </w:rPr>
          <w:t xml:space="preserve"> and </w:t>
        </w:r>
        <m:oMath>
          <m:r>
            <w:rPr>
              <w:rFonts w:ascii="Cambria Math" w:eastAsiaTheme="minorEastAsia" w:hAnsi="Cambria Math"/>
            </w:rPr>
            <m:t>m</m:t>
          </m:r>
        </m:oMath>
        <w:r w:rsidR="00B164C1">
          <w:rPr>
            <w:rFonts w:eastAsiaTheme="minorEastAsia"/>
          </w:rPr>
          <w:t xml:space="preserve"> would change according to the Reynolds number range. </w:t>
        </w:r>
      </w:ins>
      <w:ins w:id="292" w:author="Ricardo Mejia-Alvarez" w:date="2017-02-27T09:51:00Z">
        <w:r w:rsidR="00B164C1">
          <w:rPr>
            <w:rFonts w:eastAsiaTheme="minorEastAsia"/>
          </w:rPr>
          <w:t xml:space="preserve">Table 1 shows the values of these coefficients </w:t>
        </w:r>
      </w:ins>
      <w:ins w:id="293" w:author="Ricardo Mejia-Alvarez" w:date="2017-02-27T09:52:00Z">
        <w:r w:rsidR="00DD6830">
          <w:rPr>
            <w:rFonts w:eastAsiaTheme="minorEastAsia"/>
          </w:rPr>
          <w:t xml:space="preserve">for </w:t>
        </w:r>
      </w:ins>
      <w:ins w:id="294" w:author="Ricardo Mejia-Alvarez" w:date="2017-02-27T09:53:00Z">
        <w:r w:rsidR="00DD6830">
          <w:t>the flow regimes that have been well characterized in the literature</w:t>
        </w:r>
      </w:ins>
      <w:ins w:id="295" w:author="Ricardo Mejia-Alvarez" w:date="2017-02-27T12:48:00Z">
        <w:r w:rsidR="00A12D3D">
          <w:t xml:space="preserve"> [</w:t>
        </w:r>
      </w:ins>
      <w:ins w:id="296" w:author="Microsoft Office User" w:date="2017-03-06T14:16:00Z">
        <w:r w:rsidR="00CE4109">
          <w:t>7</w:t>
        </w:r>
      </w:ins>
      <w:ins w:id="297" w:author="Ricardo Mejia-Alvarez" w:date="2017-02-27T12:48:00Z">
        <w:del w:id="298" w:author="Microsoft Office User" w:date="2017-03-06T14:09:00Z">
          <w:r w:rsidR="00A12D3D" w:rsidDel="00FC652B">
            <w:fldChar w:fldCharType="begin"/>
          </w:r>
          <w:r w:rsidR="00A12D3D" w:rsidDel="00FC652B">
            <w:delInstrText xml:space="preserve"> REF _Ref473663845 \r \h </w:delInstrText>
          </w:r>
        </w:del>
      </w:ins>
      <w:del w:id="299" w:author="Microsoft Office User" w:date="2017-03-06T14:09:00Z">
        <w:r w:rsidR="00A12D3D" w:rsidDel="00FC652B">
          <w:fldChar w:fldCharType="separate"/>
        </w:r>
      </w:del>
      <w:ins w:id="300" w:author="Ricardo Mejia-Alvarez" w:date="2017-02-27T12:48:00Z">
        <w:del w:id="301" w:author="Microsoft Office User" w:date="2017-03-06T14:09:00Z">
          <w:r w:rsidR="00A12D3D" w:rsidDel="00FC652B">
            <w:delText>11</w:delText>
          </w:r>
          <w:r w:rsidR="00A12D3D" w:rsidDel="00FC652B">
            <w:fldChar w:fldCharType="end"/>
          </w:r>
        </w:del>
        <w:r w:rsidR="00A12D3D">
          <w:t>]</w:t>
        </w:r>
      </w:ins>
      <w:ins w:id="302" w:author="Ricardo Mejia-Alvarez" w:date="2017-02-27T09:53:00Z">
        <w:r w:rsidR="00DD6830">
          <w:t>.</w:t>
        </w:r>
      </w:ins>
      <w:ins w:id="303" w:author="Ricardo Mejia-Alvarez" w:date="2017-02-27T09:45:00Z">
        <w:r>
          <w:t xml:space="preserve"> </w:t>
        </w:r>
      </w:ins>
    </w:p>
    <w:p w14:paraId="43D32353" w14:textId="6F6FE21C" w:rsidR="008F5ACA" w:rsidRDefault="008F5ACA" w:rsidP="008F5ACA">
      <w:pPr>
        <w:rPr>
          <w:ins w:id="304" w:author="Microsoft Office User" w:date="2017-03-06T13:06:00Z"/>
          <w:rFonts w:cstheme="minorHAnsi"/>
          <w:color w:val="000000" w:themeColor="text1"/>
        </w:rPr>
      </w:pPr>
      <w:ins w:id="305" w:author="Microsoft Office User" w:date="2017-03-06T13:06:00Z">
        <w:r>
          <w:t xml:space="preserve">During the present experiments, we will use flow lines to study external flow around a circular cylinder. </w:t>
        </w:r>
        <w:r>
          <w:rPr>
            <w:rFonts w:cstheme="minorHAnsi"/>
            <w:color w:val="000000" w:themeColor="text1"/>
          </w:rPr>
          <w:t>These flow lines are defined as follows:</w:t>
        </w:r>
      </w:ins>
    </w:p>
    <w:p w14:paraId="15FEF754" w14:textId="77777777" w:rsidR="008F5ACA" w:rsidRPr="008D10AE" w:rsidRDefault="008F5ACA" w:rsidP="008F5ACA">
      <w:pPr>
        <w:numPr>
          <w:ilvl w:val="0"/>
          <w:numId w:val="3"/>
        </w:numPr>
        <w:rPr>
          <w:ins w:id="306" w:author="Microsoft Office User" w:date="2017-03-06T13:06:00Z"/>
          <w:rFonts w:cstheme="minorHAnsi"/>
          <w:color w:val="000000" w:themeColor="text1"/>
        </w:rPr>
      </w:pPr>
      <w:proofErr w:type="spellStart"/>
      <w:ins w:id="307" w:author="Microsoft Office User" w:date="2017-03-06T13:06:00Z">
        <w:r w:rsidRPr="008D10AE">
          <w:rPr>
            <w:rFonts w:cstheme="minorHAnsi"/>
            <w:color w:val="000000" w:themeColor="text1"/>
          </w:rPr>
          <w:t>Pathline</w:t>
        </w:r>
        <w:proofErr w:type="spellEnd"/>
        <w:r w:rsidRPr="008D10AE">
          <w:rPr>
            <w:rFonts w:cstheme="minorHAnsi"/>
            <w:color w:val="000000" w:themeColor="text1"/>
          </w:rPr>
          <w:t>: path that a fluid particle follows as it moves with the flow.</w:t>
        </w:r>
      </w:ins>
    </w:p>
    <w:p w14:paraId="716312A0" w14:textId="77777777" w:rsidR="008F5ACA" w:rsidRPr="008D10AE" w:rsidRDefault="008F5ACA" w:rsidP="008F5ACA">
      <w:pPr>
        <w:numPr>
          <w:ilvl w:val="0"/>
          <w:numId w:val="2"/>
        </w:numPr>
        <w:rPr>
          <w:ins w:id="308" w:author="Microsoft Office User" w:date="2017-03-06T13:06:00Z"/>
          <w:rFonts w:cstheme="minorHAnsi"/>
          <w:color w:val="000000" w:themeColor="text1"/>
        </w:rPr>
      </w:pPr>
      <w:proofErr w:type="spellStart"/>
      <w:ins w:id="309" w:author="Microsoft Office User" w:date="2017-03-06T13:06:00Z">
        <w:r w:rsidRPr="008D10AE">
          <w:rPr>
            <w:rFonts w:cstheme="minorHAnsi"/>
            <w:color w:val="000000" w:themeColor="text1"/>
          </w:rPr>
          <w:t>Streakline</w:t>
        </w:r>
        <w:proofErr w:type="spellEnd"/>
        <w:r w:rsidRPr="008D10AE">
          <w:rPr>
            <w:rFonts w:cstheme="minorHAnsi"/>
            <w:color w:val="000000" w:themeColor="text1"/>
          </w:rPr>
          <w:t xml:space="preserve">: continuous locus of all the fluid particles whose motion originated at the same spatial location. </w:t>
        </w:r>
      </w:ins>
    </w:p>
    <w:p w14:paraId="00CE7E6A" w14:textId="77777777" w:rsidR="008F5ACA" w:rsidRPr="008D10AE" w:rsidRDefault="008F5ACA" w:rsidP="008F5ACA">
      <w:pPr>
        <w:numPr>
          <w:ilvl w:val="0"/>
          <w:numId w:val="2"/>
        </w:numPr>
        <w:rPr>
          <w:ins w:id="310" w:author="Microsoft Office User" w:date="2017-03-06T13:06:00Z"/>
          <w:rFonts w:cstheme="minorHAnsi"/>
          <w:color w:val="000000" w:themeColor="text1"/>
        </w:rPr>
      </w:pPr>
      <w:ins w:id="311" w:author="Microsoft Office User" w:date="2017-03-06T13:06:00Z">
        <w:r w:rsidRPr="008D10AE">
          <w:rPr>
            <w:rFonts w:cstheme="minorHAnsi"/>
            <w:color w:val="000000" w:themeColor="text1"/>
          </w:rPr>
          <w:t>Timeline: set of fluid particles that were tagged at the same instant of time while forming a continuous locus.</w:t>
        </w:r>
      </w:ins>
    </w:p>
    <w:p w14:paraId="0CD44668" w14:textId="77777777" w:rsidR="008F5ACA" w:rsidRPr="008D10AE" w:rsidRDefault="008F5ACA" w:rsidP="008F5ACA">
      <w:pPr>
        <w:numPr>
          <w:ilvl w:val="0"/>
          <w:numId w:val="2"/>
        </w:numPr>
        <w:rPr>
          <w:ins w:id="312" w:author="Microsoft Office User" w:date="2017-03-06T13:06:00Z"/>
          <w:rFonts w:cstheme="minorHAnsi"/>
          <w:color w:val="000000" w:themeColor="text1"/>
        </w:rPr>
      </w:pPr>
      <w:ins w:id="313" w:author="Microsoft Office User" w:date="2017-03-06T13:06:00Z">
        <w:r w:rsidRPr="008D10AE">
          <w:rPr>
            <w:rFonts w:cstheme="minorHAnsi"/>
            <w:color w:val="000000" w:themeColor="text1"/>
          </w:rPr>
          <w:t>Streamline: continuous line that is everywhere tangent to the velocity field at an instant in time.</w:t>
        </w:r>
      </w:ins>
    </w:p>
    <w:p w14:paraId="5AECEBA8" w14:textId="68132BAD" w:rsidR="00850DBB" w:rsidRDefault="008F5ACA" w:rsidP="00850DBB">
      <w:ins w:id="314" w:author="Microsoft Office User" w:date="2017-03-06T13:06:00Z">
        <w:r>
          <w:t xml:space="preserve">The first three lines are relatively easy to generate experimentally, while streamlines are merely a mathematical concept that in general have to be produced by post-processing an instantaneous capture of the velocity field. While this is always true, the analysis simplifies significantly in steady flows because </w:t>
        </w:r>
        <w:proofErr w:type="spellStart"/>
        <w:r>
          <w:t>pathlines</w:t>
        </w:r>
        <w:proofErr w:type="spellEnd"/>
        <w:r>
          <w:t xml:space="preserve">, </w:t>
        </w:r>
        <w:proofErr w:type="spellStart"/>
        <w:r>
          <w:t>streaklines</w:t>
        </w:r>
        <w:proofErr w:type="spellEnd"/>
        <w:r>
          <w:t xml:space="preserve">, and streamlines coincide with each other. Conversely, these lines do not generally coincide with each other in unsteady flows. </w:t>
        </w:r>
        <w:r>
          <w:rPr>
            <w:rFonts w:cstheme="minorHAnsi"/>
            <w:color w:val="000000" w:themeColor="text1"/>
          </w:rPr>
          <w:t>The implementation of this technique is generally simple and requires only low-cost equipment, as opposed to more sophisticated and expensive techniques such as Particle Image Velocimetry [</w:t>
        </w:r>
        <w:r>
          <w:rPr>
            <w:rFonts w:cstheme="minorHAnsi"/>
            <w:color w:val="000000" w:themeColor="text1"/>
          </w:rPr>
          <w:fldChar w:fldCharType="begin"/>
        </w:r>
        <w:r>
          <w:rPr>
            <w:rFonts w:cstheme="minorHAnsi"/>
            <w:color w:val="000000" w:themeColor="text1"/>
          </w:rPr>
          <w:instrText xml:space="preserve"> REF _Ref473655353 \r \h </w:instrText>
        </w:r>
        <w:r>
          <w:rPr>
            <w:rFonts w:cstheme="minorHAnsi"/>
            <w:color w:val="000000" w:themeColor="text1"/>
          </w:rPr>
        </w:r>
        <w:r>
          <w:rPr>
            <w:rFonts w:cstheme="minorHAnsi"/>
            <w:color w:val="000000" w:themeColor="text1"/>
          </w:rPr>
          <w:fldChar w:fldCharType="separate"/>
        </w:r>
      </w:ins>
      <w:r>
        <w:rPr>
          <w:rFonts w:cstheme="minorHAnsi"/>
          <w:color w:val="000000" w:themeColor="text1"/>
        </w:rPr>
        <w:t>1</w:t>
      </w:r>
      <w:ins w:id="315" w:author="Microsoft Office User" w:date="2017-03-06T13:06:00Z">
        <w:r>
          <w:rPr>
            <w:rFonts w:cstheme="minorHAnsi"/>
            <w:color w:val="000000" w:themeColor="text1"/>
          </w:rPr>
          <w:fldChar w:fldCharType="end"/>
        </w:r>
        <w:r>
          <w:rPr>
            <w:rFonts w:cstheme="minorHAnsi"/>
            <w:color w:val="000000" w:themeColor="text1"/>
          </w:rPr>
          <w:t>], Particle Tracking Velocimetry [</w:t>
        </w:r>
        <w:del w:id="316" w:author="Microsoft Office User" w:date="2017-03-06T14:11:00Z">
          <w:r w:rsidDel="00FC652B">
            <w:rPr>
              <w:rFonts w:cstheme="minorHAnsi"/>
              <w:color w:val="000000" w:themeColor="text1"/>
            </w:rPr>
            <w:fldChar w:fldCharType="begin"/>
          </w:r>
          <w:r w:rsidDel="00FC652B">
            <w:rPr>
              <w:rFonts w:cstheme="minorHAnsi"/>
              <w:color w:val="000000" w:themeColor="text1"/>
            </w:rPr>
            <w:delInstrText xml:space="preserve"> REF _Ref472185278 \r \h </w:delInstrText>
          </w:r>
          <w:r w:rsidDel="00FC652B">
            <w:rPr>
              <w:rFonts w:cstheme="minorHAnsi"/>
              <w:color w:val="000000" w:themeColor="text1"/>
            </w:rPr>
          </w:r>
          <w:r w:rsidDel="00FC652B">
            <w:rPr>
              <w:rFonts w:cstheme="minorHAnsi"/>
              <w:color w:val="000000" w:themeColor="text1"/>
            </w:rPr>
            <w:fldChar w:fldCharType="separate"/>
          </w:r>
        </w:del>
      </w:ins>
      <w:del w:id="317" w:author="Microsoft Office User" w:date="2017-03-06T14:11:00Z">
        <w:r w:rsidDel="00FC652B">
          <w:rPr>
            <w:rFonts w:cstheme="minorHAnsi"/>
            <w:color w:val="000000" w:themeColor="text1"/>
          </w:rPr>
          <w:delText>5</w:delText>
        </w:r>
      </w:del>
      <w:ins w:id="318" w:author="Microsoft Office User" w:date="2017-03-06T13:06:00Z">
        <w:del w:id="319" w:author="Microsoft Office User" w:date="2017-03-06T14:11:00Z">
          <w:r w:rsidDel="00FC652B">
            <w:rPr>
              <w:rFonts w:cstheme="minorHAnsi"/>
              <w:color w:val="000000" w:themeColor="text1"/>
            </w:rPr>
            <w:fldChar w:fldCharType="end"/>
          </w:r>
          <w:r w:rsidDel="00FC652B">
            <w:rPr>
              <w:rFonts w:cstheme="minorHAnsi"/>
              <w:color w:val="000000" w:themeColor="text1"/>
            </w:rPr>
            <w:delText>,</w:delText>
          </w:r>
        </w:del>
        <w:del w:id="320" w:author="Microsoft Office User" w:date="2017-03-06T14:16:00Z">
          <w:r w:rsidDel="00CE4109">
            <w:rPr>
              <w:rFonts w:cstheme="minorHAnsi"/>
              <w:color w:val="000000" w:themeColor="text1"/>
            </w:rPr>
            <w:fldChar w:fldCharType="begin"/>
          </w:r>
          <w:r w:rsidDel="00CE4109">
            <w:rPr>
              <w:rFonts w:cstheme="minorHAnsi"/>
              <w:color w:val="000000" w:themeColor="text1"/>
            </w:rPr>
            <w:delInstrText xml:space="preserve"> REF _Ref472185282 \r \h </w:delInstrText>
          </w:r>
          <w:r w:rsidDel="00CE4109">
            <w:rPr>
              <w:rFonts w:cstheme="minorHAnsi"/>
              <w:color w:val="000000" w:themeColor="text1"/>
            </w:rPr>
          </w:r>
          <w:r w:rsidDel="00CE4109">
            <w:rPr>
              <w:rFonts w:cstheme="minorHAnsi"/>
              <w:color w:val="000000" w:themeColor="text1"/>
            </w:rPr>
            <w:fldChar w:fldCharType="separate"/>
          </w:r>
        </w:del>
      </w:ins>
      <w:del w:id="321" w:author="Microsoft Office User" w:date="2017-03-06T14:16:00Z">
        <w:r w:rsidDel="00CE4109">
          <w:rPr>
            <w:rFonts w:cstheme="minorHAnsi"/>
            <w:color w:val="000000" w:themeColor="text1"/>
          </w:rPr>
          <w:delText>6</w:delText>
        </w:r>
      </w:del>
      <w:ins w:id="322" w:author="Microsoft Office User" w:date="2017-03-06T13:06:00Z">
        <w:del w:id="323" w:author="Microsoft Office User" w:date="2017-03-06T14:16:00Z">
          <w:r w:rsidDel="00CE4109">
            <w:rPr>
              <w:rFonts w:cstheme="minorHAnsi"/>
              <w:color w:val="000000" w:themeColor="text1"/>
            </w:rPr>
            <w:fldChar w:fldCharType="end"/>
          </w:r>
        </w:del>
      </w:ins>
      <w:ins w:id="324" w:author="Microsoft Office User" w:date="2017-03-06T14:16:00Z">
        <w:r w:rsidR="00CE4109">
          <w:rPr>
            <w:rFonts w:cstheme="minorHAnsi"/>
            <w:color w:val="000000" w:themeColor="text1"/>
          </w:rPr>
          <w:t>8,9</w:t>
        </w:r>
      </w:ins>
      <w:ins w:id="325" w:author="Microsoft Office User" w:date="2017-03-06T13:06:00Z">
        <w:r>
          <w:rPr>
            <w:rFonts w:cstheme="minorHAnsi"/>
            <w:color w:val="000000" w:themeColor="text1"/>
          </w:rPr>
          <w:t>], and Molecular Tagging Velocimetry [</w:t>
        </w:r>
        <w:del w:id="326" w:author="Microsoft Office User" w:date="2017-03-06T14:12:00Z">
          <w:r w:rsidDel="00FC652B">
            <w:rPr>
              <w:rFonts w:cstheme="minorHAnsi"/>
              <w:color w:val="000000" w:themeColor="text1"/>
            </w:rPr>
            <w:fldChar w:fldCharType="begin"/>
          </w:r>
          <w:r w:rsidDel="00FC652B">
            <w:rPr>
              <w:rFonts w:cstheme="minorHAnsi"/>
              <w:color w:val="000000" w:themeColor="text1"/>
            </w:rPr>
            <w:delInstrText xml:space="preserve"> REF _Ref472181891 \r \h </w:delInstrText>
          </w:r>
          <w:r w:rsidDel="00FC652B">
            <w:rPr>
              <w:rFonts w:cstheme="minorHAnsi"/>
              <w:color w:val="000000" w:themeColor="text1"/>
            </w:rPr>
          </w:r>
          <w:r w:rsidDel="00FC652B">
            <w:rPr>
              <w:rFonts w:cstheme="minorHAnsi"/>
              <w:color w:val="000000" w:themeColor="text1"/>
            </w:rPr>
            <w:fldChar w:fldCharType="separate"/>
          </w:r>
        </w:del>
      </w:ins>
      <w:del w:id="327" w:author="Microsoft Office User" w:date="2017-03-06T14:12:00Z">
        <w:r w:rsidDel="00FC652B">
          <w:rPr>
            <w:rFonts w:cstheme="minorHAnsi"/>
            <w:color w:val="000000" w:themeColor="text1"/>
          </w:rPr>
          <w:delText>7</w:delText>
        </w:r>
      </w:del>
      <w:ins w:id="328" w:author="Microsoft Office User" w:date="2017-03-06T13:06:00Z">
        <w:del w:id="329" w:author="Microsoft Office User" w:date="2017-03-06T14:12:00Z">
          <w:r w:rsidDel="00FC652B">
            <w:rPr>
              <w:rFonts w:cstheme="minorHAnsi"/>
              <w:color w:val="000000" w:themeColor="text1"/>
            </w:rPr>
            <w:fldChar w:fldCharType="end"/>
          </w:r>
        </w:del>
      </w:ins>
      <w:ins w:id="330" w:author="Microsoft Office User" w:date="2017-03-06T14:16:00Z">
        <w:r w:rsidR="00CE4109">
          <w:rPr>
            <w:rFonts w:cstheme="minorHAnsi"/>
            <w:color w:val="000000" w:themeColor="text1"/>
          </w:rPr>
          <w:t>10</w:t>
        </w:r>
      </w:ins>
      <w:ins w:id="331" w:author="Microsoft Office User" w:date="2017-03-06T13:06:00Z">
        <w:r>
          <w:rPr>
            <w:rFonts w:cstheme="minorHAnsi"/>
            <w:color w:val="000000" w:themeColor="text1"/>
          </w:rPr>
          <w:t>].</w:t>
        </w:r>
      </w:ins>
    </w:p>
    <w:p w14:paraId="15012FC8" w14:textId="454F6E2A" w:rsidR="00467282" w:rsidRDefault="000331A6" w:rsidP="00182CC8">
      <w:r w:rsidRPr="00467282">
        <w:rPr>
          <w:b/>
          <w:sz w:val="28"/>
        </w:rPr>
        <w:t>Procedure</w:t>
      </w:r>
      <w:r w:rsidR="00467282" w:rsidRPr="00467282">
        <w:rPr>
          <w:sz w:val="28"/>
        </w:rPr>
        <w:t xml:space="preserve"> </w:t>
      </w:r>
    </w:p>
    <w:p w14:paraId="64353352" w14:textId="77777777" w:rsidR="00E00C4E" w:rsidRDefault="00E00C4E" w:rsidP="00E00C4E">
      <w:pPr>
        <w:pStyle w:val="NormalWeb"/>
        <w:spacing w:before="0" w:beforeAutospacing="0" w:after="0" w:afterAutospacing="0"/>
        <w:rPr>
          <w:rFonts w:asciiTheme="minorHAnsi" w:hAnsiTheme="minorHAnsi" w:cstheme="minorHAnsi"/>
          <w:color w:val="000000" w:themeColor="text1"/>
        </w:rPr>
      </w:pPr>
    </w:p>
    <w:p w14:paraId="67FEBC9C" w14:textId="77777777" w:rsidR="00E00C4E" w:rsidRDefault="00E00C4E" w:rsidP="00E00C4E">
      <w:pPr>
        <w:pStyle w:val="NormalWeb"/>
        <w:numPr>
          <w:ilvl w:val="0"/>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To produce a continuous sheet of bubbles:</w:t>
      </w:r>
    </w:p>
    <w:p w14:paraId="7EDC9B70" w14:textId="0B3884D1" w:rsidR="00846AEB" w:rsidRDefault="00846AEB" w:rsidP="00E00C4E">
      <w:pPr>
        <w:pStyle w:val="NormalWeb"/>
        <w:numPr>
          <w:ilvl w:val="1"/>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 xml:space="preserve">Set the </w:t>
      </w:r>
      <w:r w:rsidR="00790F2E">
        <w:rPr>
          <w:rFonts w:asciiTheme="minorHAnsi" w:hAnsiTheme="minorHAnsi" w:cstheme="minorHAnsi"/>
          <w:color w:val="000000" w:themeColor="text1"/>
        </w:rPr>
        <w:t xml:space="preserve">equipment </w:t>
      </w:r>
      <w:r>
        <w:rPr>
          <w:rFonts w:asciiTheme="minorHAnsi" w:hAnsiTheme="minorHAnsi" w:cstheme="minorHAnsi"/>
          <w:color w:val="000000" w:themeColor="text1"/>
        </w:rPr>
        <w:t>according to the</w:t>
      </w:r>
      <w:r w:rsidR="00790F2E">
        <w:rPr>
          <w:rFonts w:asciiTheme="minorHAnsi" w:hAnsiTheme="minorHAnsi" w:cstheme="minorHAnsi"/>
          <w:color w:val="000000" w:themeColor="text1"/>
        </w:rPr>
        <w:t xml:space="preserve"> electrical</w:t>
      </w:r>
      <w:r>
        <w:rPr>
          <w:rFonts w:asciiTheme="minorHAnsi" w:hAnsiTheme="minorHAnsi" w:cstheme="minorHAnsi"/>
          <w:color w:val="000000" w:themeColor="text1"/>
        </w:rPr>
        <w:t xml:space="preserve"> diagram shown in </w:t>
      </w:r>
      <w:r w:rsidR="00FA53D2">
        <w:rPr>
          <w:rFonts w:asciiTheme="minorHAnsi" w:hAnsiTheme="minorHAnsi" w:cstheme="minorHAnsi"/>
          <w:color w:val="000000" w:themeColor="text1"/>
        </w:rPr>
        <w:t>F</w:t>
      </w:r>
      <w:r>
        <w:rPr>
          <w:rFonts w:asciiTheme="minorHAnsi" w:hAnsiTheme="minorHAnsi" w:cstheme="minorHAnsi"/>
          <w:color w:val="000000" w:themeColor="text1"/>
        </w:rPr>
        <w:t xml:space="preserve">igure </w:t>
      </w:r>
      <w:r w:rsidR="002E1F60">
        <w:rPr>
          <w:rFonts w:asciiTheme="minorHAnsi" w:hAnsiTheme="minorHAnsi" w:cstheme="minorHAnsi"/>
          <w:color w:val="000000" w:themeColor="text1"/>
        </w:rPr>
        <w:t>3</w:t>
      </w:r>
      <w:r w:rsidR="004D67D6">
        <w:rPr>
          <w:rFonts w:asciiTheme="minorHAnsi" w:hAnsiTheme="minorHAnsi" w:cstheme="minorHAnsi"/>
          <w:color w:val="000000" w:themeColor="text1"/>
        </w:rPr>
        <w:t>.</w:t>
      </w:r>
    </w:p>
    <w:p w14:paraId="07B8E3F8" w14:textId="124C0CD9" w:rsidR="002E1F60" w:rsidRDefault="002E1F60" w:rsidP="00E00C4E">
      <w:pPr>
        <w:pStyle w:val="NormalWeb"/>
        <w:numPr>
          <w:ilvl w:val="1"/>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 xml:space="preserve">Fix </w:t>
      </w:r>
      <w:r w:rsidRPr="002E1F60">
        <w:rPr>
          <w:rFonts w:asciiTheme="minorHAnsi" w:hAnsiTheme="minorHAnsi" w:cstheme="minorHAnsi"/>
          <w:color w:val="000000" w:themeColor="text1"/>
        </w:rPr>
        <w:t>the positive electrode in the water at the downstream end of the test section</w:t>
      </w:r>
      <w:r w:rsidR="004D67D6">
        <w:rPr>
          <w:rFonts w:asciiTheme="minorHAnsi" w:hAnsiTheme="minorHAnsi" w:cstheme="minorHAnsi"/>
          <w:color w:val="000000" w:themeColor="text1"/>
        </w:rPr>
        <w:t xml:space="preserve"> (see </w:t>
      </w:r>
      <w:r w:rsidR="00FA53D2">
        <w:rPr>
          <w:rFonts w:asciiTheme="minorHAnsi" w:hAnsiTheme="minorHAnsi" w:cstheme="minorHAnsi"/>
          <w:color w:val="000000" w:themeColor="text1"/>
        </w:rPr>
        <w:t>F</w:t>
      </w:r>
      <w:r w:rsidR="004D67D6">
        <w:rPr>
          <w:rFonts w:asciiTheme="minorHAnsi" w:hAnsiTheme="minorHAnsi" w:cstheme="minorHAnsi"/>
          <w:color w:val="000000" w:themeColor="text1"/>
        </w:rPr>
        <w:t>igure 4 for reference)</w:t>
      </w:r>
      <w:r>
        <w:rPr>
          <w:rFonts w:asciiTheme="minorHAnsi" w:hAnsiTheme="minorHAnsi" w:cstheme="minorHAnsi"/>
          <w:color w:val="000000" w:themeColor="text1"/>
        </w:rPr>
        <w:t>.</w:t>
      </w:r>
    </w:p>
    <w:p w14:paraId="20DA5A86" w14:textId="0A95A489" w:rsidR="002E1F60" w:rsidRDefault="002E1F60" w:rsidP="00E00C4E">
      <w:pPr>
        <w:pStyle w:val="NormalWeb"/>
        <w:numPr>
          <w:ilvl w:val="1"/>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Fix</w:t>
      </w:r>
      <w:r w:rsidRPr="002E1F60">
        <w:rPr>
          <w:rFonts w:asciiTheme="minorHAnsi" w:hAnsiTheme="minorHAnsi" w:cstheme="minorHAnsi"/>
          <w:color w:val="000000" w:themeColor="text1"/>
        </w:rPr>
        <w:t xml:space="preserve"> the negative electrode upstream and near the point of interest to release the bubbles into the stream before the flow reaches the object of study</w:t>
      </w:r>
      <w:r w:rsidR="004D67D6">
        <w:rPr>
          <w:rFonts w:asciiTheme="minorHAnsi" w:hAnsiTheme="minorHAnsi" w:cstheme="minorHAnsi"/>
          <w:color w:val="000000" w:themeColor="text1"/>
        </w:rPr>
        <w:t xml:space="preserve"> (see </w:t>
      </w:r>
      <w:r w:rsidR="005D612F">
        <w:rPr>
          <w:rFonts w:asciiTheme="minorHAnsi" w:hAnsiTheme="minorHAnsi" w:cstheme="minorHAnsi"/>
          <w:color w:val="000000" w:themeColor="text1"/>
        </w:rPr>
        <w:t xml:space="preserve">Figure </w:t>
      </w:r>
      <w:r w:rsidR="004D67D6">
        <w:rPr>
          <w:rFonts w:asciiTheme="minorHAnsi" w:hAnsiTheme="minorHAnsi" w:cstheme="minorHAnsi"/>
          <w:color w:val="000000" w:themeColor="text1"/>
        </w:rPr>
        <w:t>4 for reference)</w:t>
      </w:r>
      <w:r w:rsidRPr="002E1F60">
        <w:rPr>
          <w:rFonts w:asciiTheme="minorHAnsi" w:hAnsiTheme="minorHAnsi" w:cstheme="minorHAnsi"/>
          <w:color w:val="000000" w:themeColor="text1"/>
        </w:rPr>
        <w:t>.</w:t>
      </w:r>
      <w:r>
        <w:rPr>
          <w:rFonts w:asciiTheme="minorHAnsi" w:hAnsiTheme="minorHAnsi" w:cstheme="minorHAnsi"/>
          <w:color w:val="000000" w:themeColor="text1"/>
        </w:rPr>
        <w:t xml:space="preserve"> The water completes the circuit between the two electrodes. </w:t>
      </w:r>
    </w:p>
    <w:p w14:paraId="32969520" w14:textId="7C12053B" w:rsidR="00E00C4E" w:rsidRDefault="00E00C4E" w:rsidP="00E00C4E">
      <w:pPr>
        <w:pStyle w:val="NormalWeb"/>
        <w:numPr>
          <w:ilvl w:val="1"/>
          <w:numId w:val="5"/>
        </w:numPr>
        <w:spacing w:before="0" w:beforeAutospacing="0" w:after="0" w:afterAutospacing="0"/>
        <w:rPr>
          <w:rFonts w:asciiTheme="minorHAnsi" w:hAnsiTheme="minorHAnsi" w:cstheme="minorHAnsi"/>
          <w:color w:val="000000" w:themeColor="text1"/>
        </w:rPr>
      </w:pPr>
      <w:r w:rsidRPr="005E6939">
        <w:rPr>
          <w:rFonts w:asciiTheme="minorHAnsi" w:hAnsiTheme="minorHAnsi" w:cstheme="minorHAnsi"/>
          <w:color w:val="000000" w:themeColor="text1"/>
        </w:rPr>
        <w:t>Turn on the flow facility</w:t>
      </w:r>
    </w:p>
    <w:p w14:paraId="55E3A80B" w14:textId="034FB9F2" w:rsidR="00E00C4E" w:rsidRDefault="00E00C4E" w:rsidP="00E00C4E">
      <w:pPr>
        <w:pStyle w:val="NormalWeb"/>
        <w:numPr>
          <w:ilvl w:val="1"/>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 xml:space="preserve">Set the dial of the </w:t>
      </w:r>
      <w:r w:rsidR="003F69FD">
        <w:rPr>
          <w:rFonts w:asciiTheme="minorHAnsi" w:hAnsiTheme="minorHAnsi" w:cstheme="minorHAnsi"/>
          <w:color w:val="000000" w:themeColor="text1"/>
        </w:rPr>
        <w:t>frequency</w:t>
      </w:r>
      <w:r>
        <w:rPr>
          <w:rFonts w:asciiTheme="minorHAnsi" w:hAnsiTheme="minorHAnsi" w:cstheme="minorHAnsi"/>
          <w:color w:val="000000" w:themeColor="text1"/>
        </w:rPr>
        <w:t xml:space="preserve"> controller to position 2. This will establish a flow rate of about </w:t>
      </w:r>
      <m:oMath>
        <m:r>
          <w:rPr>
            <w:rFonts w:ascii="Cambria Math" w:hAnsi="Cambria Math" w:cstheme="minorHAnsi"/>
            <w:color w:val="000000" w:themeColor="text1"/>
          </w:rPr>
          <m:t>9×</m:t>
        </m:r>
        <m:sSup>
          <m:sSupPr>
            <m:ctrlPr>
              <w:rPr>
                <w:rFonts w:ascii="Cambria Math" w:hAnsi="Cambria Math" w:cstheme="minorHAnsi"/>
                <w:i/>
                <w:color w:val="000000" w:themeColor="text1"/>
              </w:rPr>
            </m:ctrlPr>
          </m:sSupPr>
          <m:e>
            <m:r>
              <w:rPr>
                <w:rFonts w:ascii="Cambria Math" w:hAnsi="Cambria Math" w:cstheme="minorHAnsi"/>
                <w:color w:val="000000" w:themeColor="text1"/>
              </w:rPr>
              <m:t>10</m:t>
            </m:r>
          </m:e>
          <m:sup>
            <m:r>
              <w:rPr>
                <w:rFonts w:ascii="Cambria Math" w:hAnsi="Cambria Math" w:cstheme="minorHAnsi"/>
                <w:color w:val="000000" w:themeColor="text1"/>
              </w:rPr>
              <m:t>-4</m:t>
            </m:r>
          </m:sup>
        </m:sSup>
      </m:oMath>
      <w:r>
        <w:rPr>
          <w:rFonts w:asciiTheme="minorHAnsi" w:hAnsiTheme="minorHAnsi" w:cstheme="minorHAnsi"/>
          <w:color w:val="000000" w:themeColor="text1"/>
        </w:rPr>
        <w:t xml:space="preserve"> m</w:t>
      </w:r>
      <w:r>
        <w:rPr>
          <w:rFonts w:asciiTheme="minorHAnsi" w:hAnsiTheme="minorHAnsi" w:cstheme="minorHAnsi"/>
          <w:color w:val="000000" w:themeColor="text1"/>
          <w:vertAlign w:val="superscript"/>
        </w:rPr>
        <w:t>3</w:t>
      </w:r>
      <w:r>
        <w:rPr>
          <w:rFonts w:asciiTheme="minorHAnsi" w:hAnsiTheme="minorHAnsi" w:cstheme="minorHAnsi"/>
          <w:color w:val="000000" w:themeColor="text1"/>
        </w:rPr>
        <w:t>/s.</w:t>
      </w:r>
    </w:p>
    <w:p w14:paraId="19B28969" w14:textId="77777777" w:rsidR="00E00C4E" w:rsidRDefault="00E00C4E" w:rsidP="00E00C4E">
      <w:pPr>
        <w:pStyle w:val="NormalWeb"/>
        <w:numPr>
          <w:ilvl w:val="1"/>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Turn on the DC power supply and increase the voltage up to about 25 V, the current will set itself around 190 mA.</w:t>
      </w:r>
    </w:p>
    <w:p w14:paraId="714E4BB2" w14:textId="77777777" w:rsidR="00E00C4E" w:rsidRDefault="00E00C4E" w:rsidP="00E00C4E">
      <w:pPr>
        <w:pStyle w:val="NormalWeb"/>
        <w:numPr>
          <w:ilvl w:val="1"/>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 xml:space="preserve">Set the wave form in the signal generator to Square Wave (symbol: </w:t>
      </w:r>
      <w:r>
        <w:rPr>
          <w:rFonts w:asciiTheme="minorHAnsi" w:hAnsiTheme="minorHAnsi" w:cstheme="minorHAnsi"/>
          <w:noProof/>
          <w:color w:val="000000" w:themeColor="text1"/>
        </w:rPr>
        <w:drawing>
          <wp:inline distT="0" distB="0" distL="0" distR="0" wp14:anchorId="25798271" wp14:editId="418DF388">
            <wp:extent cx="192024" cy="100584"/>
            <wp:effectExtent l="0" t="0" r="1143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quarewave.eps"/>
                    <pic:cNvPicPr/>
                  </pic:nvPicPr>
                  <pic:blipFill>
                    <a:blip r:embed="rId9">
                      <a:extLst>
                        <a:ext uri="{28A0092B-C50C-407E-A947-70E740481C1C}">
                          <a14:useLocalDpi xmlns:a14="http://schemas.microsoft.com/office/drawing/2010/main" val="0"/>
                        </a:ext>
                      </a:extLst>
                    </a:blip>
                    <a:stretch>
                      <a:fillRect/>
                    </a:stretch>
                  </pic:blipFill>
                  <pic:spPr>
                    <a:xfrm>
                      <a:off x="0" y="0"/>
                      <a:ext cx="192024" cy="100584"/>
                    </a:xfrm>
                    <a:prstGeom prst="rect">
                      <a:avLst/>
                    </a:prstGeom>
                  </pic:spPr>
                </pic:pic>
              </a:graphicData>
            </a:graphic>
          </wp:inline>
        </w:drawing>
      </w:r>
      <w:r>
        <w:rPr>
          <w:rFonts w:asciiTheme="minorHAnsi" w:hAnsiTheme="minorHAnsi" w:cstheme="minorHAnsi"/>
          <w:color w:val="000000" w:themeColor="text1"/>
        </w:rPr>
        <w:t>). This generates a 0 V – 5 V square signal that activates the solid-state relay (closing the circuit) in its high position and opens it in the low position</w:t>
      </w:r>
    </w:p>
    <w:p w14:paraId="63BAE199" w14:textId="77777777" w:rsidR="00E00C4E" w:rsidRDefault="00E00C4E" w:rsidP="00E00C4E">
      <w:pPr>
        <w:pStyle w:val="NormalWeb"/>
        <w:numPr>
          <w:ilvl w:val="1"/>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For this particular case, the frequency of the square wave is not important. It just needs to be non-zero.</w:t>
      </w:r>
    </w:p>
    <w:p w14:paraId="136DA731" w14:textId="29D5C060" w:rsidR="00E00C4E" w:rsidRDefault="00E00C4E" w:rsidP="00E00C4E">
      <w:pPr>
        <w:pStyle w:val="NormalWeb"/>
        <w:numPr>
          <w:ilvl w:val="1"/>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 xml:space="preserve">Maximize the DC offset (+5 V) in the signal generator. With this setting, the circuit is always closed and the system generates bubbles continuously. </w:t>
      </w:r>
    </w:p>
    <w:p w14:paraId="70B3B8E5" w14:textId="77777777" w:rsidR="00E00C4E" w:rsidRDefault="00E00C4E" w:rsidP="00E00C4E">
      <w:pPr>
        <w:pStyle w:val="NormalWeb"/>
        <w:spacing w:before="0" w:beforeAutospacing="0" w:after="0" w:afterAutospacing="0"/>
        <w:rPr>
          <w:rFonts w:asciiTheme="minorHAnsi" w:hAnsiTheme="minorHAnsi" w:cstheme="minorHAnsi"/>
          <w:color w:val="000000" w:themeColor="text1"/>
        </w:rPr>
      </w:pPr>
    </w:p>
    <w:p w14:paraId="39C92EF0" w14:textId="77777777" w:rsidR="00E00C4E" w:rsidRDefault="00E00C4E" w:rsidP="00E00C4E">
      <w:pPr>
        <w:pStyle w:val="NormalWeb"/>
        <w:numPr>
          <w:ilvl w:val="0"/>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To produce timelines:</w:t>
      </w:r>
    </w:p>
    <w:p w14:paraId="761A8FDD" w14:textId="77777777" w:rsidR="00E00C4E" w:rsidRDefault="00E00C4E" w:rsidP="00E00C4E">
      <w:pPr>
        <w:pStyle w:val="NormalWeb"/>
        <w:numPr>
          <w:ilvl w:val="1"/>
          <w:numId w:val="5"/>
        </w:numPr>
        <w:spacing w:before="0" w:beforeAutospacing="0" w:after="0" w:afterAutospacing="0"/>
        <w:rPr>
          <w:rFonts w:asciiTheme="minorHAnsi" w:hAnsiTheme="minorHAnsi" w:cstheme="minorHAnsi"/>
          <w:color w:val="000000" w:themeColor="text1"/>
        </w:rPr>
      </w:pPr>
      <w:r w:rsidRPr="005E6939">
        <w:rPr>
          <w:rFonts w:asciiTheme="minorHAnsi" w:hAnsiTheme="minorHAnsi" w:cstheme="minorHAnsi"/>
          <w:color w:val="000000" w:themeColor="text1"/>
        </w:rPr>
        <w:t>Turn on the flow facility</w:t>
      </w:r>
    </w:p>
    <w:p w14:paraId="740E19F4" w14:textId="3B4CDA8E" w:rsidR="00E00C4E" w:rsidRDefault="00E00C4E" w:rsidP="00E00C4E">
      <w:pPr>
        <w:pStyle w:val="NormalWeb"/>
        <w:numPr>
          <w:ilvl w:val="1"/>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 xml:space="preserve">Set the dial of the </w:t>
      </w:r>
      <w:r w:rsidR="003F69FD">
        <w:rPr>
          <w:rFonts w:asciiTheme="minorHAnsi" w:hAnsiTheme="minorHAnsi" w:cstheme="minorHAnsi"/>
          <w:color w:val="000000" w:themeColor="text1"/>
        </w:rPr>
        <w:t>frequency</w:t>
      </w:r>
      <w:r>
        <w:rPr>
          <w:rFonts w:asciiTheme="minorHAnsi" w:hAnsiTheme="minorHAnsi" w:cstheme="minorHAnsi"/>
          <w:color w:val="000000" w:themeColor="text1"/>
        </w:rPr>
        <w:t xml:space="preserve"> controller to position 2. This will establish a flow rate of about </w:t>
      </w:r>
      <m:oMath>
        <m:r>
          <w:rPr>
            <w:rFonts w:ascii="Cambria Math" w:hAnsi="Cambria Math" w:cstheme="minorHAnsi"/>
            <w:color w:val="000000" w:themeColor="text1"/>
          </w:rPr>
          <m:t>9×</m:t>
        </m:r>
        <m:sSup>
          <m:sSupPr>
            <m:ctrlPr>
              <w:rPr>
                <w:rFonts w:ascii="Cambria Math" w:hAnsi="Cambria Math" w:cstheme="minorHAnsi"/>
                <w:i/>
                <w:color w:val="000000" w:themeColor="text1"/>
              </w:rPr>
            </m:ctrlPr>
          </m:sSupPr>
          <m:e>
            <m:r>
              <w:rPr>
                <w:rFonts w:ascii="Cambria Math" w:hAnsi="Cambria Math" w:cstheme="minorHAnsi"/>
                <w:color w:val="000000" w:themeColor="text1"/>
              </w:rPr>
              <m:t>10</m:t>
            </m:r>
          </m:e>
          <m:sup>
            <m:r>
              <w:rPr>
                <w:rFonts w:ascii="Cambria Math" w:hAnsi="Cambria Math" w:cstheme="minorHAnsi"/>
                <w:color w:val="000000" w:themeColor="text1"/>
              </w:rPr>
              <m:t>-4</m:t>
            </m:r>
          </m:sup>
        </m:sSup>
      </m:oMath>
      <w:r>
        <w:rPr>
          <w:rFonts w:asciiTheme="minorHAnsi" w:hAnsiTheme="minorHAnsi" w:cstheme="minorHAnsi"/>
          <w:color w:val="000000" w:themeColor="text1"/>
        </w:rPr>
        <w:t xml:space="preserve"> m</w:t>
      </w:r>
      <w:r>
        <w:rPr>
          <w:rFonts w:asciiTheme="minorHAnsi" w:hAnsiTheme="minorHAnsi" w:cstheme="minorHAnsi"/>
          <w:color w:val="000000" w:themeColor="text1"/>
          <w:vertAlign w:val="superscript"/>
        </w:rPr>
        <w:t>3</w:t>
      </w:r>
      <w:r>
        <w:rPr>
          <w:rFonts w:asciiTheme="minorHAnsi" w:hAnsiTheme="minorHAnsi" w:cstheme="minorHAnsi"/>
          <w:color w:val="000000" w:themeColor="text1"/>
        </w:rPr>
        <w:t>/s.</w:t>
      </w:r>
    </w:p>
    <w:p w14:paraId="5C068B77" w14:textId="77777777" w:rsidR="00E00C4E" w:rsidRDefault="00E00C4E" w:rsidP="00E00C4E">
      <w:pPr>
        <w:pStyle w:val="NormalWeb"/>
        <w:numPr>
          <w:ilvl w:val="1"/>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Turn on the DC power supply and increase the voltage up to about 25 V, the current will set itself around 190 mA.</w:t>
      </w:r>
    </w:p>
    <w:p w14:paraId="02214EBE" w14:textId="77777777" w:rsidR="00E00C4E" w:rsidRDefault="00E00C4E" w:rsidP="00E00C4E">
      <w:pPr>
        <w:pStyle w:val="NormalWeb"/>
        <w:numPr>
          <w:ilvl w:val="1"/>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 xml:space="preserve">Set the wave form in the signal generator to Square Wave (symbol: </w:t>
      </w:r>
      <w:r>
        <w:rPr>
          <w:rFonts w:asciiTheme="minorHAnsi" w:hAnsiTheme="minorHAnsi" w:cstheme="minorHAnsi"/>
          <w:noProof/>
          <w:color w:val="000000" w:themeColor="text1"/>
        </w:rPr>
        <w:drawing>
          <wp:inline distT="0" distB="0" distL="0" distR="0" wp14:anchorId="7DC47102" wp14:editId="74305A4D">
            <wp:extent cx="192024" cy="100584"/>
            <wp:effectExtent l="0" t="0" r="1143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quarewave.eps"/>
                    <pic:cNvPicPr/>
                  </pic:nvPicPr>
                  <pic:blipFill>
                    <a:blip r:embed="rId9">
                      <a:extLst>
                        <a:ext uri="{28A0092B-C50C-407E-A947-70E740481C1C}">
                          <a14:useLocalDpi xmlns:a14="http://schemas.microsoft.com/office/drawing/2010/main" val="0"/>
                        </a:ext>
                      </a:extLst>
                    </a:blip>
                    <a:stretch>
                      <a:fillRect/>
                    </a:stretch>
                  </pic:blipFill>
                  <pic:spPr>
                    <a:xfrm>
                      <a:off x="0" y="0"/>
                      <a:ext cx="192024" cy="100584"/>
                    </a:xfrm>
                    <a:prstGeom prst="rect">
                      <a:avLst/>
                    </a:prstGeom>
                  </pic:spPr>
                </pic:pic>
              </a:graphicData>
            </a:graphic>
          </wp:inline>
        </w:drawing>
      </w:r>
      <w:r>
        <w:rPr>
          <w:rFonts w:asciiTheme="minorHAnsi" w:hAnsiTheme="minorHAnsi" w:cstheme="minorHAnsi"/>
          <w:color w:val="000000" w:themeColor="text1"/>
        </w:rPr>
        <w:t>). This generates a 0 V – 5 V square signal that activates the solid-state relay (closing the circuit) in its high position and deactivates it (opening the circuit) in the low position</w:t>
      </w:r>
    </w:p>
    <w:p w14:paraId="52D681D3" w14:textId="77777777" w:rsidR="00E00C4E" w:rsidRDefault="00E00C4E" w:rsidP="00E00C4E">
      <w:pPr>
        <w:pStyle w:val="NormalWeb"/>
        <w:numPr>
          <w:ilvl w:val="1"/>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Set the DC offset in the signal generator at +1 V.</w:t>
      </w:r>
    </w:p>
    <w:p w14:paraId="0A3F5B57" w14:textId="77777777" w:rsidR="00E00C4E" w:rsidRDefault="00E00C4E" w:rsidP="00E00C4E">
      <w:pPr>
        <w:pStyle w:val="NormalWeb"/>
        <w:numPr>
          <w:ilvl w:val="1"/>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Set the frequency of the square wave in the signal generator at 10 Hz.</w:t>
      </w:r>
    </w:p>
    <w:p w14:paraId="3B9FE15D" w14:textId="77777777" w:rsidR="00E00C4E" w:rsidRDefault="00E00C4E" w:rsidP="00E00C4E">
      <w:pPr>
        <w:pStyle w:val="NormalWeb"/>
        <w:numPr>
          <w:ilvl w:val="1"/>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Set the symmetry of the square wave slightly negative (-2) to increase the space between timelines while conserving the right frequency.</w:t>
      </w:r>
    </w:p>
    <w:p w14:paraId="7F956E92" w14:textId="77777777" w:rsidR="00E00C4E" w:rsidRDefault="00E00C4E" w:rsidP="00E00C4E">
      <w:pPr>
        <w:pStyle w:val="NormalWeb"/>
        <w:spacing w:before="0" w:beforeAutospacing="0" w:after="0" w:afterAutospacing="0"/>
        <w:rPr>
          <w:rFonts w:asciiTheme="minorHAnsi" w:hAnsiTheme="minorHAnsi" w:cstheme="minorHAnsi"/>
          <w:color w:val="000000" w:themeColor="text1"/>
        </w:rPr>
      </w:pPr>
    </w:p>
    <w:p w14:paraId="22BFC350" w14:textId="77777777" w:rsidR="00E00C4E" w:rsidRPr="00992A1A" w:rsidRDefault="00E00C4E" w:rsidP="00E00C4E">
      <w:pPr>
        <w:pStyle w:val="NormalWeb"/>
        <w:numPr>
          <w:ilvl w:val="0"/>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 xml:space="preserve">To </w:t>
      </w:r>
      <w:r w:rsidRPr="00992A1A">
        <w:rPr>
          <w:rFonts w:asciiTheme="minorHAnsi" w:hAnsiTheme="minorHAnsi" w:cstheme="minorHAnsi"/>
          <w:color w:val="000000" w:themeColor="text1"/>
        </w:rPr>
        <w:t xml:space="preserve">use flow lines to study Von </w:t>
      </w:r>
      <w:proofErr w:type="spellStart"/>
      <w:r w:rsidRPr="00992A1A">
        <w:rPr>
          <w:rFonts w:asciiTheme="minorHAnsi" w:hAnsiTheme="minorHAnsi" w:cstheme="minorHAnsi"/>
          <w:color w:val="000000" w:themeColor="text1"/>
        </w:rPr>
        <w:t>Kármàn</w:t>
      </w:r>
      <w:proofErr w:type="spellEnd"/>
      <w:r w:rsidRPr="00992A1A">
        <w:rPr>
          <w:rFonts w:asciiTheme="minorHAnsi" w:hAnsiTheme="minorHAnsi" w:cstheme="minorHAnsi"/>
          <w:color w:val="000000" w:themeColor="text1"/>
        </w:rPr>
        <w:t xml:space="preserve"> vortex streets:</w:t>
      </w:r>
    </w:p>
    <w:p w14:paraId="2DCD7DBA" w14:textId="77777777" w:rsidR="00992A1A" w:rsidRPr="00992A1A" w:rsidRDefault="00992A1A" w:rsidP="00992A1A">
      <w:pPr>
        <w:pStyle w:val="ListParagraph"/>
        <w:numPr>
          <w:ilvl w:val="1"/>
          <w:numId w:val="5"/>
        </w:numPr>
        <w:rPr>
          <w:ins w:id="332" w:author="Amy Manocchi" w:date="2017-02-05T12:41:00Z"/>
          <w:rFonts w:asciiTheme="minorHAnsi" w:hAnsiTheme="minorHAnsi" w:cstheme="minorHAnsi"/>
          <w:color w:val="000000" w:themeColor="text1"/>
        </w:rPr>
      </w:pPr>
      <w:ins w:id="333" w:author="Amy Manocchi" w:date="2017-02-05T12:41:00Z">
        <w:r w:rsidRPr="00992A1A">
          <w:rPr>
            <w:rFonts w:asciiTheme="minorHAnsi" w:hAnsiTheme="minorHAnsi" w:cstheme="minorHAnsi"/>
            <w:color w:val="000000" w:themeColor="text1"/>
          </w:rPr>
          <w:t>Measure the diameter of the rod,</w:t>
        </w:r>
        <m:oMath>
          <m:r>
            <w:rPr>
              <w:rFonts w:ascii="Cambria Math" w:eastAsia="Malgun Gothic" w:hAnsi="Cambria Math" w:cstheme="minorHAnsi"/>
              <w:color w:val="000000" w:themeColor="text1"/>
              <w:sz w:val="20"/>
              <w:szCs w:val="20"/>
              <w:lang w:eastAsia="ko-KR"/>
            </w:rPr>
            <m:t xml:space="preserve"> </m:t>
          </m:r>
          <m:sSub>
            <m:sSubPr>
              <m:ctrlPr>
                <w:rPr>
                  <w:rFonts w:ascii="Cambria Math" w:eastAsia="Malgun Gothic" w:hAnsi="Cambria Math" w:cstheme="minorHAnsi"/>
                  <w:i/>
                  <w:color w:val="000000" w:themeColor="text1"/>
                  <w:sz w:val="20"/>
                  <w:szCs w:val="20"/>
                  <w:lang w:eastAsia="ko-KR"/>
                </w:rPr>
              </m:ctrlPr>
            </m:sSubPr>
            <m:e>
              <m:r>
                <w:rPr>
                  <w:rFonts w:ascii="Cambria Math" w:hAnsi="Cambria Math" w:cstheme="minorHAnsi"/>
                  <w:color w:val="000000" w:themeColor="text1"/>
                </w:rPr>
                <m:t>D</m:t>
              </m:r>
            </m:e>
            <m:sub>
              <m:r>
                <m:rPr>
                  <m:sty m:val="p"/>
                </m:rPr>
                <w:rPr>
                  <w:rFonts w:ascii="Cambria Math" w:hAnsi="Cambria Math" w:cstheme="minorHAnsi"/>
                  <w:color w:val="000000" w:themeColor="text1"/>
                </w:rPr>
                <m:t>o</m:t>
              </m:r>
            </m:sub>
          </m:sSub>
        </m:oMath>
        <w:r w:rsidRPr="00992A1A">
          <w:rPr>
            <w:rFonts w:asciiTheme="minorHAnsi" w:hAnsiTheme="minorHAnsi" w:cstheme="minorHAnsi"/>
            <w:color w:val="000000" w:themeColor="text1"/>
            <w:sz w:val="20"/>
            <w:szCs w:val="20"/>
            <w:lang w:eastAsia="ko-KR"/>
          </w:rPr>
          <w:t>,</w:t>
        </w:r>
        <w:r w:rsidRPr="00992A1A">
          <w:rPr>
            <w:rFonts w:asciiTheme="minorHAnsi" w:hAnsiTheme="minorHAnsi" w:cstheme="minorHAnsi"/>
            <w:color w:val="000000" w:themeColor="text1"/>
          </w:rPr>
          <w:t xml:space="preserve"> using a caliper. Use S.I. units for this measurement (m).</w:t>
        </w:r>
      </w:ins>
    </w:p>
    <w:p w14:paraId="31B499AC" w14:textId="77777777" w:rsidR="00E00C4E" w:rsidRDefault="00E00C4E" w:rsidP="00E00C4E">
      <w:pPr>
        <w:pStyle w:val="NormalWeb"/>
        <w:numPr>
          <w:ilvl w:val="1"/>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Fix a cylindrical rod downstream of the negative electrode.</w:t>
      </w:r>
    </w:p>
    <w:p w14:paraId="78782B81" w14:textId="77777777" w:rsidR="00E00C4E" w:rsidRDefault="00E00C4E" w:rsidP="00E00C4E">
      <w:pPr>
        <w:pStyle w:val="NormalWeb"/>
        <w:numPr>
          <w:ilvl w:val="1"/>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Cast the light of the high-intensity discharge lamp on the layer of hydrogen bubbles. Make sure the light is not directly behind of the line of view to prevent oversaturation of the imaging system</w:t>
      </w:r>
    </w:p>
    <w:p w14:paraId="08A9ABBE" w14:textId="77777777" w:rsidR="001651B8" w:rsidRDefault="00E00C4E" w:rsidP="00E00C4E">
      <w:pPr>
        <w:pStyle w:val="NormalWeb"/>
        <w:numPr>
          <w:ilvl w:val="1"/>
          <w:numId w:val="5"/>
        </w:numPr>
        <w:spacing w:before="0" w:beforeAutospacing="0" w:after="0" w:afterAutospacing="0"/>
        <w:rPr>
          <w:ins w:id="334" w:author="Ricardo Mejia-Alvarez" w:date="2017-02-26T23:58:00Z"/>
          <w:rFonts w:asciiTheme="minorHAnsi" w:hAnsiTheme="minorHAnsi" w:cstheme="minorHAnsi"/>
          <w:color w:val="000000" w:themeColor="text1"/>
        </w:rPr>
      </w:pPr>
      <w:r>
        <w:rPr>
          <w:rFonts w:asciiTheme="minorHAnsi" w:hAnsiTheme="minorHAnsi" w:cstheme="minorHAnsi"/>
          <w:color w:val="000000" w:themeColor="text1"/>
        </w:rPr>
        <w:t xml:space="preserve">Align </w:t>
      </w:r>
      <w:ins w:id="335" w:author="Amy Manocchi" w:date="2017-02-05T12:42:00Z">
        <w:r w:rsidR="00992A1A">
          <w:rPr>
            <w:rFonts w:asciiTheme="minorHAnsi" w:hAnsiTheme="minorHAnsi" w:cstheme="minorHAnsi"/>
            <w:color w:val="000000" w:themeColor="text1"/>
          </w:rPr>
          <w:t xml:space="preserve">the </w:t>
        </w:r>
      </w:ins>
      <w:r>
        <w:rPr>
          <w:rFonts w:asciiTheme="minorHAnsi" w:hAnsiTheme="minorHAnsi" w:cstheme="minorHAnsi"/>
          <w:color w:val="000000" w:themeColor="text1"/>
        </w:rPr>
        <w:t>visualization system with the rod; in a way that only the circular tip is visible in front of the camera.</w:t>
      </w:r>
    </w:p>
    <w:p w14:paraId="3529F3C4" w14:textId="36C86123" w:rsidR="00E00C4E" w:rsidRDefault="001651B8" w:rsidP="00E00C4E">
      <w:pPr>
        <w:pStyle w:val="NormalWeb"/>
        <w:numPr>
          <w:ilvl w:val="1"/>
          <w:numId w:val="5"/>
        </w:numPr>
        <w:spacing w:before="0" w:beforeAutospacing="0" w:after="0" w:afterAutospacing="0"/>
        <w:rPr>
          <w:rFonts w:asciiTheme="minorHAnsi" w:hAnsiTheme="minorHAnsi" w:cstheme="minorHAnsi"/>
          <w:color w:val="000000" w:themeColor="text1"/>
        </w:rPr>
      </w:pPr>
      <w:ins w:id="336" w:author="Ricardo Mejia-Alvarez" w:date="2017-02-26T23:58:00Z">
        <w:r>
          <w:rPr>
            <w:rFonts w:asciiTheme="minorHAnsi" w:hAnsiTheme="minorHAnsi" w:cstheme="minorHAnsi"/>
            <w:color w:val="000000" w:themeColor="text1"/>
          </w:rPr>
          <w:t>Add a mark in the visualization window and downstream of the rod to use it as the reference to count vortex</w:t>
        </w:r>
      </w:ins>
      <w:ins w:id="337" w:author="Ricardo Mejia-Alvarez" w:date="2017-02-27T00:00:00Z">
        <w:r>
          <w:rPr>
            <w:rFonts w:asciiTheme="minorHAnsi" w:hAnsiTheme="minorHAnsi" w:cstheme="minorHAnsi"/>
            <w:color w:val="000000" w:themeColor="text1"/>
          </w:rPr>
          <w:t>-</w:t>
        </w:r>
      </w:ins>
      <w:ins w:id="338" w:author="Ricardo Mejia-Alvarez" w:date="2017-02-26T23:58:00Z">
        <w:r>
          <w:rPr>
            <w:rFonts w:asciiTheme="minorHAnsi" w:hAnsiTheme="minorHAnsi" w:cstheme="minorHAnsi"/>
            <w:color w:val="000000" w:themeColor="text1"/>
          </w:rPr>
          <w:t>shed cycles per unit time.</w:t>
        </w:r>
      </w:ins>
      <w:del w:id="339" w:author="Ricardo Mejia-Alvarez" w:date="2017-02-26T23:58:00Z">
        <w:r w:rsidR="00E00C4E" w:rsidRPr="00C01506" w:rsidDel="001651B8">
          <w:rPr>
            <w:rFonts w:asciiTheme="minorHAnsi" w:hAnsiTheme="minorHAnsi" w:cstheme="minorHAnsi"/>
            <w:color w:val="000000" w:themeColor="text1"/>
          </w:rPr>
          <w:delText xml:space="preserve"> </w:delText>
        </w:r>
      </w:del>
    </w:p>
    <w:p w14:paraId="5735EDEB" w14:textId="77777777" w:rsidR="00837318" w:rsidRDefault="00837318" w:rsidP="00837318">
      <w:pPr>
        <w:pStyle w:val="NormalWeb"/>
        <w:spacing w:before="0" w:beforeAutospacing="0" w:after="0" w:afterAutospacing="0"/>
        <w:ind w:left="360"/>
        <w:rPr>
          <w:rFonts w:asciiTheme="minorHAnsi" w:hAnsiTheme="minorHAnsi" w:cstheme="minorHAnsi"/>
          <w:color w:val="000000" w:themeColor="text1"/>
        </w:rPr>
      </w:pPr>
    </w:p>
    <w:p w14:paraId="416B88E8" w14:textId="2023EF09" w:rsidR="00837318" w:rsidRDefault="00837318" w:rsidP="00837318">
      <w:pPr>
        <w:pStyle w:val="NormalWeb"/>
        <w:numPr>
          <w:ilvl w:val="0"/>
          <w:numId w:val="5"/>
        </w:numPr>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Data analysis</w:t>
      </w:r>
      <w:r w:rsidR="004A46C4">
        <w:rPr>
          <w:rFonts w:asciiTheme="minorHAnsi" w:hAnsiTheme="minorHAnsi" w:cstheme="minorHAnsi"/>
          <w:color w:val="000000" w:themeColor="text1"/>
        </w:rPr>
        <w:t xml:space="preserve"> for flow past a circular cylinder</w:t>
      </w:r>
      <w:r>
        <w:rPr>
          <w:rFonts w:asciiTheme="minorHAnsi" w:hAnsiTheme="minorHAnsi" w:cstheme="minorHAnsi"/>
          <w:color w:val="000000" w:themeColor="text1"/>
        </w:rPr>
        <w:t>:</w:t>
      </w:r>
    </w:p>
    <w:p w14:paraId="1297C24C" w14:textId="70040475" w:rsidR="004A2EC6" w:rsidRDefault="009B3CD5" w:rsidP="004A2EC6">
      <w:pPr>
        <w:pStyle w:val="ListParagraph"/>
        <w:numPr>
          <w:ilvl w:val="1"/>
          <w:numId w:val="5"/>
        </w:numPr>
        <w:rPr>
          <w:rFonts w:cstheme="minorHAnsi"/>
          <w:color w:val="000000" w:themeColor="text1"/>
        </w:rPr>
      </w:pPr>
      <w:r w:rsidRPr="004A2EC6">
        <w:rPr>
          <w:rFonts w:cstheme="minorHAnsi"/>
          <w:color w:val="000000" w:themeColor="text1"/>
        </w:rPr>
        <w:t>D</w:t>
      </w:r>
      <w:r w:rsidR="00837318" w:rsidRPr="004A2EC6">
        <w:rPr>
          <w:rFonts w:cstheme="minorHAnsi"/>
          <w:color w:val="000000" w:themeColor="text1"/>
        </w:rPr>
        <w:t>etermin</w:t>
      </w:r>
      <w:r>
        <w:rPr>
          <w:rFonts w:cstheme="minorHAnsi"/>
          <w:color w:val="000000" w:themeColor="text1"/>
        </w:rPr>
        <w:t>ation of</w:t>
      </w:r>
      <w:r w:rsidR="00837318" w:rsidRPr="004A2EC6">
        <w:rPr>
          <w:rFonts w:cstheme="minorHAnsi"/>
          <w:color w:val="000000" w:themeColor="text1"/>
        </w:rPr>
        <w:t xml:space="preserve"> the conversion</w:t>
      </w:r>
      <w:r>
        <w:rPr>
          <w:rFonts w:cstheme="minorHAnsi"/>
          <w:color w:val="000000" w:themeColor="text1"/>
        </w:rPr>
        <w:t xml:space="preserve"> factor</w:t>
      </w:r>
      <w:r w:rsidR="00837318" w:rsidRPr="004A2EC6">
        <w:rPr>
          <w:rFonts w:cstheme="minorHAnsi"/>
          <w:color w:val="000000" w:themeColor="text1"/>
        </w:rPr>
        <w:t xml:space="preserve"> from ma</w:t>
      </w:r>
      <w:r w:rsidR="004A2EC6">
        <w:rPr>
          <w:rFonts w:cstheme="minorHAnsi"/>
          <w:color w:val="000000" w:themeColor="text1"/>
        </w:rPr>
        <w:t>chine units to real space units:</w:t>
      </w:r>
    </w:p>
    <w:p w14:paraId="6C20081F" w14:textId="4D025A5B" w:rsidR="004A2EC6" w:rsidRDefault="009B3CD5" w:rsidP="004A2EC6">
      <w:pPr>
        <w:pStyle w:val="ListParagraph"/>
        <w:numPr>
          <w:ilvl w:val="2"/>
          <w:numId w:val="5"/>
        </w:numPr>
        <w:rPr>
          <w:rFonts w:cstheme="minorHAnsi"/>
          <w:color w:val="000000" w:themeColor="text1"/>
        </w:rPr>
      </w:pPr>
      <w:r>
        <w:rPr>
          <w:rFonts w:cstheme="minorHAnsi"/>
          <w:color w:val="000000" w:themeColor="text1"/>
        </w:rPr>
        <w:t>M</w:t>
      </w:r>
      <w:r w:rsidR="00837318" w:rsidRPr="004A2EC6">
        <w:rPr>
          <w:rFonts w:cstheme="minorHAnsi"/>
          <w:color w:val="000000" w:themeColor="text1"/>
        </w:rPr>
        <w:t xml:space="preserve">easure the width of the </w:t>
      </w:r>
      <w:commentRangeStart w:id="340"/>
      <w:commentRangeStart w:id="341"/>
      <w:r w:rsidR="00837318" w:rsidRPr="004A2EC6">
        <w:rPr>
          <w:rFonts w:cstheme="minorHAnsi"/>
          <w:color w:val="000000" w:themeColor="text1"/>
        </w:rPr>
        <w:t xml:space="preserve">shadow cast </w:t>
      </w:r>
      <w:commentRangeEnd w:id="340"/>
      <w:r w:rsidR="005F3337">
        <w:rPr>
          <w:rStyle w:val="CommentReference"/>
          <w:rFonts w:asciiTheme="minorHAnsi" w:eastAsiaTheme="minorHAnsi" w:hAnsiTheme="minorHAnsi" w:cstheme="minorBidi"/>
          <w:color w:val="auto"/>
        </w:rPr>
        <w:commentReference w:id="340"/>
      </w:r>
      <w:commentRangeEnd w:id="341"/>
      <w:r w:rsidR="008D10AE">
        <w:rPr>
          <w:rStyle w:val="CommentReference"/>
          <w:rFonts w:asciiTheme="minorHAnsi" w:eastAsiaTheme="minorHAnsi" w:hAnsiTheme="minorHAnsi" w:cstheme="minorBidi"/>
          <w:color w:val="auto"/>
        </w:rPr>
        <w:commentReference w:id="341"/>
      </w:r>
      <w:r w:rsidR="00837318" w:rsidRPr="004A2EC6">
        <w:rPr>
          <w:rFonts w:cstheme="minorHAnsi"/>
          <w:color w:val="000000" w:themeColor="text1"/>
        </w:rPr>
        <w:t>by the rod on the bubble sheet</w:t>
      </w:r>
      <w:ins w:id="342" w:author="Ricardo Mejia-Alvarez" w:date="2017-02-26T23:49:00Z">
        <w:r w:rsidR="008D10AE">
          <w:rPr>
            <w:rFonts w:cstheme="minorHAnsi"/>
            <w:color w:val="000000" w:themeColor="text1"/>
          </w:rPr>
          <w:t xml:space="preserve"> (see figure 2(A) for reference)</w:t>
        </w:r>
      </w:ins>
      <w:r w:rsidR="00837318" w:rsidRPr="004A2EC6">
        <w:rPr>
          <w:rFonts w:cstheme="minorHAnsi"/>
          <w:color w:val="000000" w:themeColor="text1"/>
        </w:rPr>
        <w:t>.</w:t>
      </w:r>
      <w:r w:rsidR="004A2EC6">
        <w:rPr>
          <w:rFonts w:cstheme="minorHAnsi"/>
          <w:color w:val="000000" w:themeColor="text1"/>
        </w:rPr>
        <w:t xml:space="preserve"> Take this measurement right at the rod to avoid distortion with distance.</w:t>
      </w:r>
      <w:r w:rsidR="00682D9D">
        <w:rPr>
          <w:rFonts w:cstheme="minorHAnsi"/>
          <w:color w:val="000000" w:themeColor="text1"/>
        </w:rPr>
        <w:t xml:space="preserve"> This is the diameter of </w:t>
      </w:r>
      <w:r w:rsidR="004A46C4">
        <w:rPr>
          <w:rFonts w:cstheme="minorHAnsi"/>
          <w:color w:val="000000" w:themeColor="text1"/>
        </w:rPr>
        <w:t xml:space="preserve">the rod in machine units, </w:t>
      </w:r>
      <m:oMath>
        <m:sSub>
          <m:sSubPr>
            <m:ctrlPr>
              <w:rPr>
                <w:rFonts w:ascii="Cambria Math" w:eastAsia="Malgun Gothic" w:hAnsi="Cambria Math" w:cstheme="minorHAnsi"/>
                <w:i/>
                <w:color w:val="000000" w:themeColor="text1"/>
                <w:sz w:val="20"/>
                <w:szCs w:val="20"/>
                <w:lang w:eastAsia="ko-KR"/>
              </w:rPr>
            </m:ctrlPr>
          </m:sSubPr>
          <m:e>
            <m:r>
              <w:rPr>
                <w:rFonts w:ascii="Cambria Math" w:hAnsi="Cambria Math" w:cstheme="minorHAnsi"/>
                <w:color w:val="000000" w:themeColor="text1"/>
              </w:rPr>
              <m:t>D</m:t>
            </m:r>
          </m:e>
          <m:sub>
            <m:r>
              <m:rPr>
                <m:sty m:val="p"/>
              </m:rPr>
              <w:rPr>
                <w:rFonts w:ascii="Cambria Math" w:hAnsi="Cambria Math" w:cstheme="minorHAnsi"/>
                <w:color w:val="000000" w:themeColor="text1"/>
              </w:rPr>
              <m:t>i</m:t>
            </m:r>
          </m:sub>
        </m:sSub>
      </m:oMath>
      <w:r w:rsidR="004A46C4">
        <w:rPr>
          <w:rFonts w:cstheme="minorHAnsi"/>
          <w:color w:val="000000" w:themeColor="text1"/>
        </w:rPr>
        <w:t xml:space="preserve"> (points or pixels, depending on format)</w:t>
      </w:r>
    </w:p>
    <w:p w14:paraId="3305E0BD" w14:textId="45CF38A2" w:rsidR="00837318" w:rsidRPr="004A2EC6" w:rsidRDefault="009B3CD5" w:rsidP="004A2EC6">
      <w:pPr>
        <w:pStyle w:val="ListParagraph"/>
        <w:numPr>
          <w:ilvl w:val="2"/>
          <w:numId w:val="5"/>
        </w:numPr>
        <w:rPr>
          <w:rFonts w:cstheme="minorHAnsi"/>
          <w:color w:val="000000" w:themeColor="text1"/>
        </w:rPr>
      </w:pPr>
      <w:r>
        <w:rPr>
          <w:rFonts w:cstheme="minorHAnsi"/>
          <w:color w:val="000000" w:themeColor="text1"/>
        </w:rPr>
        <w:t>Use the</w:t>
      </w:r>
      <w:r w:rsidR="00837318" w:rsidRPr="004A2EC6">
        <w:rPr>
          <w:rFonts w:cstheme="minorHAnsi"/>
          <w:color w:val="000000" w:themeColor="text1"/>
        </w:rPr>
        <w:t xml:space="preserve"> </w:t>
      </w:r>
      <w:r>
        <w:rPr>
          <w:rFonts w:cstheme="minorHAnsi"/>
          <w:color w:val="000000" w:themeColor="text1"/>
        </w:rPr>
        <w:t xml:space="preserve">following equation to determine </w:t>
      </w:r>
      <w:r w:rsidR="00837318" w:rsidRPr="004A2EC6">
        <w:rPr>
          <w:rFonts w:cstheme="minorHAnsi"/>
          <w:color w:val="000000" w:themeColor="text1"/>
        </w:rPr>
        <w:t>the conversion factor from mach</w:t>
      </w:r>
      <w:r>
        <w:rPr>
          <w:rFonts w:cstheme="minorHAnsi"/>
          <w:color w:val="000000" w:themeColor="text1"/>
        </w:rPr>
        <w:t>ine units to real world units</w:t>
      </w:r>
      <w:r w:rsidR="00837318" w:rsidRPr="004A2EC6">
        <w:rPr>
          <w:rFonts w:cstheme="minorHAnsi"/>
          <w:color w:val="000000" w:themeColor="text1"/>
        </w:rPr>
        <w:t>:</w:t>
      </w:r>
    </w:p>
    <w:tbl>
      <w:tblPr>
        <w:tblStyle w:val="TableGrid"/>
        <w:tblW w:w="8586"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936"/>
      </w:tblGrid>
      <w:tr w:rsidR="009B3CD5" w14:paraId="100E9FAE" w14:textId="77777777" w:rsidTr="009B3CD5">
        <w:tc>
          <w:tcPr>
            <w:tcW w:w="7650" w:type="dxa"/>
          </w:tcPr>
          <w:p w14:paraId="038B9485" w14:textId="31439318" w:rsidR="00837318" w:rsidRPr="00CC551C" w:rsidRDefault="00837318" w:rsidP="004A46C4">
            <w:pPr>
              <w:spacing w:before="120" w:after="120"/>
            </w:pPr>
            <m:oMathPara>
              <m:oMathParaPr>
                <m:jc m:val="left"/>
              </m:oMathParaPr>
              <m:oMath>
                <m:r>
                  <w:rPr>
                    <w:rFonts w:ascii="Cambria Math" w:eastAsia="Times New Roman" w:hAnsi="Cambria Math" w:cstheme="minorHAnsi"/>
                  </w:rPr>
                  <m:t>M</m:t>
                </m:r>
                <m:r>
                  <w:rPr>
                    <w:rFonts w:ascii="Cambria Math" w:hAnsi="Cambria Math"/>
                  </w:rPr>
                  <m:t>=</m:t>
                </m:r>
                <m:f>
                  <m:fPr>
                    <m:ctrlPr>
                      <w:rPr>
                        <w:rFonts w:ascii="Cambria Math" w:hAnsi="Cambria Math"/>
                        <w:i/>
                      </w:rPr>
                    </m:ctrlPr>
                  </m:fPr>
                  <m:num>
                    <m:sSub>
                      <m:sSubPr>
                        <m:ctrlPr>
                          <w:rPr>
                            <w:rFonts w:ascii="Cambria Math" w:hAnsi="Cambria Math" w:cstheme="minorHAnsi"/>
                            <w:i/>
                            <w:color w:val="000000" w:themeColor="text1"/>
                          </w:rPr>
                        </m:ctrlPr>
                      </m:sSubPr>
                      <m:e>
                        <m:r>
                          <w:rPr>
                            <w:rFonts w:ascii="Cambria Math" w:hAnsi="Cambria Math" w:cstheme="minorHAnsi"/>
                            <w:color w:val="000000" w:themeColor="text1"/>
                          </w:rPr>
                          <m:t>D</m:t>
                        </m:r>
                      </m:e>
                      <m:sub>
                        <m:r>
                          <m:rPr>
                            <m:sty m:val="p"/>
                          </m:rPr>
                          <w:rPr>
                            <w:rFonts w:ascii="Cambria Math" w:hAnsi="Cambria Math" w:cstheme="minorHAnsi"/>
                            <w:color w:val="000000" w:themeColor="text1"/>
                          </w:rPr>
                          <m:t>i</m:t>
                        </m:r>
                      </m:sub>
                    </m:sSub>
                  </m:num>
                  <m:den>
                    <m:sSub>
                      <m:sSubPr>
                        <m:ctrlPr>
                          <w:rPr>
                            <w:rFonts w:ascii="Cambria Math" w:hAnsi="Cambria Math" w:cstheme="minorHAnsi"/>
                            <w:i/>
                            <w:color w:val="000000" w:themeColor="text1"/>
                          </w:rPr>
                        </m:ctrlPr>
                      </m:sSubPr>
                      <m:e>
                        <m:r>
                          <w:rPr>
                            <w:rFonts w:ascii="Cambria Math" w:hAnsi="Cambria Math" w:cstheme="minorHAnsi"/>
                            <w:color w:val="000000" w:themeColor="text1"/>
                          </w:rPr>
                          <m:t>D</m:t>
                        </m:r>
                      </m:e>
                      <m:sub>
                        <m:r>
                          <m:rPr>
                            <m:sty m:val="p"/>
                          </m:rPr>
                          <w:rPr>
                            <w:rFonts w:ascii="Cambria Math" w:hAnsi="Cambria Math" w:cstheme="minorHAnsi"/>
                            <w:color w:val="000000" w:themeColor="text1"/>
                          </w:rPr>
                          <m:t>o</m:t>
                        </m:r>
                      </m:sub>
                    </m:sSub>
                  </m:den>
                </m:f>
              </m:oMath>
            </m:oMathPara>
          </w:p>
        </w:tc>
        <w:tc>
          <w:tcPr>
            <w:tcW w:w="936" w:type="dxa"/>
          </w:tcPr>
          <w:p w14:paraId="1CCD6E56" w14:textId="77777777" w:rsidR="00837318" w:rsidRDefault="00837318" w:rsidP="00226478">
            <w:pPr>
              <w:pStyle w:val="ListParagraph"/>
              <w:widowControl/>
              <w:numPr>
                <w:ilvl w:val="0"/>
                <w:numId w:val="6"/>
              </w:numPr>
              <w:autoSpaceDE/>
              <w:autoSpaceDN/>
              <w:adjustRightInd/>
              <w:spacing w:before="120" w:after="120"/>
              <w:jc w:val="right"/>
            </w:pPr>
            <w:r>
              <w:t xml:space="preserve"> </w:t>
            </w:r>
          </w:p>
        </w:tc>
      </w:tr>
    </w:tbl>
    <w:p w14:paraId="5A10EF76" w14:textId="77777777" w:rsidR="00BD6F5A" w:rsidRPr="00BD6F5A" w:rsidRDefault="00BD6F5A" w:rsidP="00BD6F5A">
      <w:pPr>
        <w:ind w:left="360"/>
        <w:rPr>
          <w:rFonts w:cstheme="minorHAnsi"/>
          <w:color w:val="000000" w:themeColor="text1"/>
        </w:rPr>
      </w:pPr>
    </w:p>
    <w:p w14:paraId="0FB066B3" w14:textId="77777777" w:rsidR="009B3CD5" w:rsidRDefault="009B3CD5" w:rsidP="009B3CD5">
      <w:pPr>
        <w:pStyle w:val="ListParagraph"/>
        <w:numPr>
          <w:ilvl w:val="1"/>
          <w:numId w:val="5"/>
        </w:numPr>
        <w:rPr>
          <w:rFonts w:cstheme="minorHAnsi"/>
          <w:color w:val="000000" w:themeColor="text1"/>
        </w:rPr>
      </w:pPr>
      <w:r>
        <w:rPr>
          <w:rFonts w:cstheme="minorHAnsi"/>
          <w:color w:val="000000" w:themeColor="text1"/>
        </w:rPr>
        <w:t>Determination of flow velocity:</w:t>
      </w:r>
    </w:p>
    <w:p w14:paraId="698AB700" w14:textId="77777777" w:rsidR="00912AF7" w:rsidRDefault="009B3CD5" w:rsidP="009B3CD5">
      <w:pPr>
        <w:pStyle w:val="ListParagraph"/>
        <w:numPr>
          <w:ilvl w:val="2"/>
          <w:numId w:val="5"/>
        </w:numPr>
        <w:rPr>
          <w:rFonts w:cstheme="minorHAnsi"/>
          <w:color w:val="000000" w:themeColor="text1"/>
        </w:rPr>
      </w:pPr>
      <w:r>
        <w:rPr>
          <w:rFonts w:cstheme="minorHAnsi"/>
          <w:color w:val="000000" w:themeColor="text1"/>
        </w:rPr>
        <w:t>Choose a group of undistorted timelines upstream of the bluff body</w:t>
      </w:r>
      <w:r w:rsidR="00912AF7">
        <w:rPr>
          <w:rFonts w:cstheme="minorHAnsi"/>
          <w:color w:val="000000" w:themeColor="text1"/>
        </w:rPr>
        <w:t>.</w:t>
      </w:r>
    </w:p>
    <w:p w14:paraId="6FBA0D55" w14:textId="49F2FC13" w:rsidR="00912AF7" w:rsidRDefault="00912AF7" w:rsidP="009B3CD5">
      <w:pPr>
        <w:pStyle w:val="ListParagraph"/>
        <w:numPr>
          <w:ilvl w:val="2"/>
          <w:numId w:val="5"/>
        </w:numPr>
        <w:rPr>
          <w:rFonts w:cstheme="minorHAnsi"/>
          <w:color w:val="000000" w:themeColor="text1"/>
        </w:rPr>
      </w:pPr>
      <w:r>
        <w:rPr>
          <w:rFonts w:cstheme="minorHAnsi"/>
          <w:color w:val="000000" w:themeColor="text1"/>
        </w:rPr>
        <w:t>Measure the distance betw</w:t>
      </w:r>
      <w:r w:rsidR="00BD6F5A">
        <w:rPr>
          <w:rFonts w:cstheme="minorHAnsi"/>
          <w:color w:val="000000" w:themeColor="text1"/>
        </w:rPr>
        <w:t>een the first and last timeline</w:t>
      </w:r>
      <w:r>
        <w:rPr>
          <w:rFonts w:cstheme="minorHAnsi"/>
          <w:color w:val="000000" w:themeColor="text1"/>
        </w:rPr>
        <w:t xml:space="preserve"> in machine units, </w:t>
      </w:r>
      <m:oMath>
        <m:r>
          <w:rPr>
            <w:rFonts w:ascii="Cambria Math" w:hAnsi="Cambria Math"/>
          </w:rPr>
          <m:t>L</m:t>
        </m:r>
      </m:oMath>
      <w:r>
        <w:rPr>
          <w:rFonts w:cstheme="minorHAnsi"/>
          <w:color w:val="000000" w:themeColor="text1"/>
        </w:rPr>
        <w:t xml:space="preserve"> (points or pixels).</w:t>
      </w:r>
    </w:p>
    <w:p w14:paraId="1D5E2759" w14:textId="010B9669" w:rsidR="00912AF7" w:rsidRDefault="00912AF7" w:rsidP="009B3CD5">
      <w:pPr>
        <w:pStyle w:val="ListParagraph"/>
        <w:numPr>
          <w:ilvl w:val="2"/>
          <w:numId w:val="5"/>
        </w:numPr>
        <w:rPr>
          <w:rFonts w:cstheme="minorHAnsi"/>
          <w:color w:val="000000" w:themeColor="text1"/>
        </w:rPr>
      </w:pPr>
      <w:r>
        <w:rPr>
          <w:rFonts w:cstheme="minorHAnsi"/>
          <w:color w:val="000000" w:themeColor="text1"/>
        </w:rPr>
        <w:t xml:space="preserve">Count the number of timelines in the group, </w:t>
      </w:r>
      <m:oMath>
        <m:sSub>
          <m:sSubPr>
            <m:ctrlPr>
              <w:rPr>
                <w:rFonts w:ascii="Cambria Math" w:hAnsi="Cambria Math" w:cstheme="minorHAnsi"/>
                <w:i/>
              </w:rPr>
            </m:ctrlPr>
          </m:sSubPr>
          <m:e>
            <m:r>
              <w:rPr>
                <w:rFonts w:ascii="Cambria Math" w:hAnsi="Cambria Math" w:cstheme="minorHAnsi"/>
              </w:rPr>
              <m:t>N</m:t>
            </m:r>
          </m:e>
          <m:sub>
            <m:r>
              <m:rPr>
                <m:sty m:val="p"/>
              </m:rPr>
              <w:rPr>
                <w:rFonts w:ascii="Cambria Math" w:hAnsi="Cambria Math" w:cstheme="minorHAnsi"/>
              </w:rPr>
              <m:t>tl</m:t>
            </m:r>
          </m:sub>
        </m:sSub>
      </m:oMath>
      <w:r>
        <w:rPr>
          <w:rFonts w:cstheme="minorHAnsi"/>
          <w:color w:val="000000" w:themeColor="text1"/>
        </w:rPr>
        <w:t>.</w:t>
      </w:r>
    </w:p>
    <w:p w14:paraId="254E975D" w14:textId="3B56799F" w:rsidR="00912AF7" w:rsidRDefault="00BD6F5A" w:rsidP="009B3CD5">
      <w:pPr>
        <w:pStyle w:val="ListParagraph"/>
        <w:numPr>
          <w:ilvl w:val="2"/>
          <w:numId w:val="5"/>
        </w:numPr>
        <w:rPr>
          <w:rFonts w:cstheme="minorHAnsi"/>
          <w:color w:val="000000" w:themeColor="text1"/>
        </w:rPr>
      </w:pPr>
      <w:r>
        <w:rPr>
          <w:rFonts w:cstheme="minorHAnsi"/>
          <w:color w:val="000000" w:themeColor="text1"/>
        </w:rPr>
        <w:t>Take note of the</w:t>
      </w:r>
      <w:r w:rsidR="00912AF7">
        <w:rPr>
          <w:rFonts w:cstheme="minorHAnsi"/>
          <w:color w:val="000000" w:themeColor="text1"/>
        </w:rPr>
        <w:t xml:space="preserve"> frequency of the square wave signal as produced by the signal generator, </w:t>
      </w:r>
      <m:oMath>
        <m:sSub>
          <m:sSubPr>
            <m:ctrlPr>
              <w:rPr>
                <w:rFonts w:ascii="Cambria Math" w:hAnsi="Cambria Math" w:cstheme="minorHAnsi"/>
                <w:i/>
              </w:rPr>
            </m:ctrlPr>
          </m:sSubPr>
          <m:e>
            <m:r>
              <w:rPr>
                <w:rFonts w:ascii="Cambria Math" w:hAnsi="Cambria Math" w:cstheme="minorHAnsi"/>
              </w:rPr>
              <m:t>f</m:t>
            </m:r>
          </m:e>
          <m:sub>
            <m:r>
              <m:rPr>
                <m:sty m:val="p"/>
              </m:rPr>
              <w:rPr>
                <w:rFonts w:ascii="Cambria Math" w:hAnsi="Cambria Math" w:cstheme="minorHAnsi"/>
              </w:rPr>
              <m:t>tl</m:t>
            </m:r>
          </m:sub>
        </m:sSub>
      </m:oMath>
      <w:r w:rsidR="00912AF7">
        <w:rPr>
          <w:rFonts w:cstheme="minorHAnsi"/>
          <w:color w:val="000000" w:themeColor="text1"/>
        </w:rPr>
        <w:t>.</w:t>
      </w:r>
    </w:p>
    <w:p w14:paraId="1C107FCC" w14:textId="1CDD8364" w:rsidR="00837318" w:rsidRDefault="00912AF7" w:rsidP="00912AF7">
      <w:pPr>
        <w:pStyle w:val="ListParagraph"/>
        <w:numPr>
          <w:ilvl w:val="2"/>
          <w:numId w:val="5"/>
        </w:numPr>
        <w:rPr>
          <w:rFonts w:cstheme="minorHAnsi"/>
          <w:color w:val="000000" w:themeColor="text1"/>
        </w:rPr>
      </w:pPr>
      <w:r>
        <w:rPr>
          <w:rFonts w:cstheme="minorHAnsi"/>
          <w:color w:val="000000" w:themeColor="text1"/>
        </w:rPr>
        <w:t xml:space="preserve">Determine the </w:t>
      </w:r>
      <w:r w:rsidR="005A233D">
        <w:rPr>
          <w:rFonts w:cstheme="minorHAnsi"/>
          <w:color w:val="000000" w:themeColor="text1"/>
        </w:rPr>
        <w:t xml:space="preserve">approaching </w:t>
      </w:r>
      <w:r>
        <w:rPr>
          <w:rFonts w:cstheme="minorHAnsi"/>
          <w:color w:val="000000" w:themeColor="text1"/>
        </w:rPr>
        <w:t>flow velocity f</w:t>
      </w:r>
      <w:r w:rsidR="005A233D">
        <w:rPr>
          <w:rFonts w:cstheme="minorHAnsi"/>
          <w:color w:val="000000" w:themeColor="text1"/>
        </w:rPr>
        <w:t>ro</w:t>
      </w:r>
      <w:r>
        <w:rPr>
          <w:rFonts w:cstheme="minorHAnsi"/>
          <w:color w:val="000000" w:themeColor="text1"/>
        </w:rPr>
        <w:t>m the following equation:</w:t>
      </w:r>
    </w:p>
    <w:tbl>
      <w:tblPr>
        <w:tblStyle w:val="TableGrid"/>
        <w:tblW w:w="8586"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936"/>
      </w:tblGrid>
      <w:tr w:rsidR="00912AF7" w14:paraId="327197D7" w14:textId="77777777" w:rsidTr="00912AF7">
        <w:tc>
          <w:tcPr>
            <w:tcW w:w="7650" w:type="dxa"/>
          </w:tcPr>
          <w:p w14:paraId="17418C7B" w14:textId="20A7F448" w:rsidR="00912AF7" w:rsidRPr="00CC551C" w:rsidRDefault="00985956" w:rsidP="00912AF7">
            <w:pPr>
              <w:spacing w:before="120" w:after="120"/>
            </w:pPr>
            <m:oMathPara>
              <m:oMathParaPr>
                <m:jc m:val="left"/>
              </m:oMathParaPr>
              <m:oMath>
                <m:sSub>
                  <m:sSubPr>
                    <m:ctrlPr>
                      <w:rPr>
                        <w:rFonts w:ascii="Cambria Math" w:eastAsia="Times New Roman" w:hAnsi="Cambria Math" w:cstheme="minorHAnsi"/>
                        <w:i/>
                      </w:rPr>
                    </m:ctrlPr>
                  </m:sSubPr>
                  <m:e>
                    <m:r>
                      <w:rPr>
                        <w:rFonts w:ascii="Cambria Math" w:eastAsia="Times New Roman" w:hAnsi="Cambria Math" w:cstheme="minorHAnsi"/>
                      </w:rPr>
                      <m:t>U</m:t>
                    </m:r>
                  </m:e>
                  <m:sub>
                    <m:r>
                      <w:rPr>
                        <w:rFonts w:ascii="Cambria Math" w:eastAsia="Times New Roman" w:hAnsi="Cambria Math" w:cstheme="minorHAnsi"/>
                      </w:rPr>
                      <m:t>∞</m:t>
                    </m:r>
                  </m:sub>
                </m:sSub>
                <m:r>
                  <w:rPr>
                    <w:rFonts w:ascii="Cambria Math" w:hAnsi="Cambria Math"/>
                  </w:rPr>
                  <m:t>=</m:t>
                </m:r>
                <m:f>
                  <m:fPr>
                    <m:ctrlPr>
                      <w:rPr>
                        <w:rFonts w:ascii="Cambria Math" w:hAnsi="Cambria Math"/>
                        <w:i/>
                      </w:rPr>
                    </m:ctrlPr>
                  </m:fPr>
                  <m:num>
                    <m:r>
                      <w:rPr>
                        <w:rFonts w:ascii="Cambria Math" w:hAnsi="Cambria Math"/>
                      </w:rPr>
                      <m:t xml:space="preserve">L </m:t>
                    </m:r>
                    <m:r>
                      <m:rPr>
                        <m:nor/>
                      </m:rPr>
                      <w:rPr>
                        <w:rFonts w:ascii="Cambria Math" w:hAnsi="Cambria Math"/>
                      </w:rPr>
                      <m:t>∙</m:t>
                    </m:r>
                    <m:sSub>
                      <m:sSubPr>
                        <m:ctrlPr>
                          <w:rPr>
                            <w:rFonts w:ascii="Cambria Math" w:eastAsia="Times New Roman" w:hAnsi="Cambria Math" w:cstheme="minorHAnsi"/>
                            <w:i/>
                          </w:rPr>
                        </m:ctrlPr>
                      </m:sSubPr>
                      <m:e>
                        <m:r>
                          <w:rPr>
                            <w:rFonts w:ascii="Cambria Math" w:hAnsi="Cambria Math" w:cstheme="minorHAnsi"/>
                          </w:rPr>
                          <m:t>f</m:t>
                        </m:r>
                      </m:e>
                      <m:sub>
                        <m:r>
                          <m:rPr>
                            <m:sty m:val="p"/>
                          </m:rPr>
                          <w:rPr>
                            <w:rFonts w:ascii="Cambria Math" w:hAnsi="Cambria Math" w:cstheme="minorHAnsi"/>
                          </w:rPr>
                          <m:t>tl</m:t>
                        </m:r>
                      </m:sub>
                    </m:sSub>
                  </m:num>
                  <m:den>
                    <m:sSub>
                      <m:sSubPr>
                        <m:ctrlPr>
                          <w:rPr>
                            <w:rFonts w:ascii="Cambria Math" w:hAnsi="Cambria Math" w:cstheme="minorHAnsi"/>
                            <w:i/>
                            <w:color w:val="000000" w:themeColor="text1"/>
                          </w:rPr>
                        </m:ctrlPr>
                      </m:sSubPr>
                      <m:e>
                        <m:r>
                          <w:rPr>
                            <w:rFonts w:ascii="Cambria Math" w:hAnsi="Cambria Math" w:cstheme="minorHAnsi"/>
                            <w:color w:val="000000" w:themeColor="text1"/>
                          </w:rPr>
                          <m:t>N</m:t>
                        </m:r>
                      </m:e>
                      <m:sub>
                        <m:r>
                          <m:rPr>
                            <m:sty m:val="p"/>
                          </m:rPr>
                          <w:rPr>
                            <w:rFonts w:ascii="Cambria Math" w:hAnsi="Cambria Math" w:cstheme="minorHAnsi"/>
                            <w:color w:val="000000" w:themeColor="text1"/>
                          </w:rPr>
                          <m:t>tl</m:t>
                        </m:r>
                      </m:sub>
                    </m:sSub>
                    <m:r>
                      <w:rPr>
                        <w:rFonts w:ascii="Cambria Math" w:hAnsi="Cambria Math" w:cstheme="minorHAnsi"/>
                        <w:color w:val="000000" w:themeColor="text1"/>
                      </w:rPr>
                      <m:t>∙M</m:t>
                    </m:r>
                  </m:den>
                </m:f>
              </m:oMath>
            </m:oMathPara>
          </w:p>
        </w:tc>
        <w:tc>
          <w:tcPr>
            <w:tcW w:w="936" w:type="dxa"/>
          </w:tcPr>
          <w:p w14:paraId="48B71370" w14:textId="77777777" w:rsidR="00912AF7" w:rsidRDefault="00912AF7" w:rsidP="00226478">
            <w:pPr>
              <w:pStyle w:val="ListParagraph"/>
              <w:widowControl/>
              <w:numPr>
                <w:ilvl w:val="0"/>
                <w:numId w:val="6"/>
              </w:numPr>
              <w:autoSpaceDE/>
              <w:autoSpaceDN/>
              <w:adjustRightInd/>
              <w:spacing w:before="120" w:after="120"/>
              <w:jc w:val="right"/>
            </w:pPr>
            <w:bookmarkStart w:id="343" w:name="_Ref473646454"/>
            <w:r>
              <w:t xml:space="preserve"> </w:t>
            </w:r>
            <w:bookmarkEnd w:id="343"/>
          </w:p>
        </w:tc>
      </w:tr>
    </w:tbl>
    <w:p w14:paraId="05BEBB53" w14:textId="77777777" w:rsidR="00BD6F5A" w:rsidRDefault="00BD6F5A" w:rsidP="00BD6F5A">
      <w:pPr>
        <w:ind w:left="360"/>
      </w:pPr>
    </w:p>
    <w:p w14:paraId="31810D1E" w14:textId="77777777" w:rsidR="00BD6F5A" w:rsidRDefault="00BD6F5A" w:rsidP="00BD6F5A">
      <w:pPr>
        <w:pStyle w:val="ListParagraph"/>
        <w:numPr>
          <w:ilvl w:val="1"/>
          <w:numId w:val="5"/>
        </w:numPr>
      </w:pPr>
      <w:r>
        <w:t>Determination of the Reynolds number:</w:t>
      </w:r>
    </w:p>
    <w:p w14:paraId="3DCEA28C" w14:textId="21287C4F" w:rsidR="00886A33" w:rsidRDefault="00886A33" w:rsidP="00BD6F5A">
      <w:pPr>
        <w:pStyle w:val="ListParagraph"/>
        <w:numPr>
          <w:ilvl w:val="2"/>
          <w:numId w:val="5"/>
        </w:numPr>
      </w:pPr>
      <w:bookmarkStart w:id="344" w:name="_Ref473646575"/>
      <w:r>
        <w:t xml:space="preserve">Find the kinematic viscosity of the working fluid (e.g. water </w:t>
      </w:r>
      <m:oMath>
        <m:r>
          <w:rPr>
            <w:rFonts w:ascii="Cambria Math" w:hAnsi="Cambria Math" w:cstheme="minorHAnsi"/>
            <w:color w:val="000000" w:themeColor="text1"/>
          </w:rPr>
          <m:t>ν=</m:t>
        </m:r>
        <m:r>
          <w:rPr>
            <w:rFonts w:ascii="Cambria Math" w:hAnsi="Cambria Math"/>
          </w:rPr>
          <m:t>1.004×</m:t>
        </m:r>
        <m:sSup>
          <m:sSupPr>
            <m:ctrlPr>
              <w:rPr>
                <w:rFonts w:ascii="Cambria Math" w:hAnsi="Cambria Math"/>
                <w:i/>
              </w:rPr>
            </m:ctrlPr>
          </m:sSupPr>
          <m:e>
            <m:r>
              <w:rPr>
                <w:rFonts w:ascii="Cambria Math" w:hAnsi="Cambria Math"/>
              </w:rPr>
              <m:t>10</m:t>
            </m:r>
          </m:e>
          <m:sup>
            <m:r>
              <w:rPr>
                <w:rFonts w:ascii="Cambria Math" w:hAnsi="Cambria Math"/>
              </w:rPr>
              <m:t>-6</m:t>
            </m:r>
          </m:sup>
        </m:sSup>
      </m:oMath>
      <w:r>
        <w:t xml:space="preserve"> m</w:t>
      </w:r>
      <w:r w:rsidRPr="00BD6F5A">
        <w:rPr>
          <w:vertAlign w:val="superscript"/>
        </w:rPr>
        <w:t>2</w:t>
      </w:r>
      <w:r>
        <w:t>/s).</w:t>
      </w:r>
      <w:bookmarkEnd w:id="344"/>
    </w:p>
    <w:p w14:paraId="56C81145" w14:textId="12BB6C00" w:rsidR="00837318" w:rsidRDefault="00886A33" w:rsidP="00BD6F5A">
      <w:pPr>
        <w:pStyle w:val="ListParagraph"/>
        <w:numPr>
          <w:ilvl w:val="2"/>
          <w:numId w:val="5"/>
        </w:numPr>
      </w:pPr>
      <w:r>
        <w:t xml:space="preserve">Calculate the Reynolds number using </w:t>
      </w:r>
      <w:r w:rsidR="006D3E06">
        <w:t xml:space="preserve">equation </w:t>
      </w:r>
      <w:r w:rsidR="006D3E06">
        <w:fldChar w:fldCharType="begin"/>
      </w:r>
      <w:r w:rsidR="006D3E06">
        <w:instrText xml:space="preserve"> REF _Ref331599577 \r \h </w:instrText>
      </w:r>
      <w:r w:rsidR="006D3E06">
        <w:fldChar w:fldCharType="separate"/>
      </w:r>
      <w:r w:rsidR="00A75FE7">
        <w:t>(1)</w:t>
      </w:r>
      <w:r w:rsidR="006D3E06">
        <w:fldChar w:fldCharType="end"/>
      </w:r>
      <w:r w:rsidR="00C813B9">
        <w:t>. For that,</w:t>
      </w:r>
      <w:r w:rsidR="006D3E06">
        <w:t xml:space="preserve"> </w:t>
      </w:r>
      <w:r w:rsidR="0036781A">
        <w:t>c</w:t>
      </w:r>
      <w:r w:rsidR="006D3E06">
        <w:t xml:space="preserve">onsidering </w:t>
      </w:r>
      <w:r>
        <w:t xml:space="preserve">the </w:t>
      </w:r>
      <w:r w:rsidR="00531A44">
        <w:t>diameter of the rod</w:t>
      </w:r>
      <w:r w:rsidR="005A233D">
        <w:t xml:space="preserve"> (</w:t>
      </w:r>
      <m:oMath>
        <m:sSub>
          <m:sSubPr>
            <m:ctrlPr>
              <w:rPr>
                <w:rFonts w:ascii="Cambria Math" w:eastAsia="Malgun Gothic" w:hAnsi="Cambria Math" w:cstheme="minorHAnsi"/>
                <w:i/>
                <w:color w:val="000000" w:themeColor="text1"/>
                <w:sz w:val="20"/>
                <w:szCs w:val="20"/>
                <w:lang w:eastAsia="ko-KR"/>
              </w:rPr>
            </m:ctrlPr>
          </m:sSubPr>
          <m:e>
            <m:r>
              <w:rPr>
                <w:rFonts w:ascii="Cambria Math" w:hAnsi="Cambria Math" w:cstheme="minorHAnsi"/>
                <w:color w:val="000000" w:themeColor="text1"/>
              </w:rPr>
              <m:t>D</m:t>
            </m:r>
          </m:e>
          <m:sub>
            <m:r>
              <m:rPr>
                <m:sty m:val="p"/>
              </m:rPr>
              <w:rPr>
                <w:rFonts w:ascii="Cambria Math" w:hAnsi="Cambria Math" w:cstheme="minorHAnsi"/>
                <w:color w:val="000000" w:themeColor="text1"/>
              </w:rPr>
              <m:t>o</m:t>
            </m:r>
          </m:sub>
        </m:sSub>
      </m:oMath>
      <w:r w:rsidR="005A233D">
        <w:t xml:space="preserve">) </w:t>
      </w:r>
      <w:r w:rsidR="006D3E06">
        <w:t xml:space="preserve">measured in </w:t>
      </w:r>
      <w:ins w:id="345" w:author="Microsoft Office User" w:date="2017-03-06T14:02:00Z">
        <w:r w:rsidR="00591A09">
          <w:t xml:space="preserve">step 3.1, </w:t>
        </w:r>
      </w:ins>
      <w:del w:id="346" w:author="Microsoft Office User" w:date="2017-03-06T14:02:00Z">
        <w:r w:rsidR="005A233D" w:rsidDel="00591A09">
          <w:fldChar w:fldCharType="begin"/>
        </w:r>
        <w:r w:rsidR="005A233D" w:rsidDel="00591A09">
          <w:delInstrText xml:space="preserve"> REF _Ref473648373 \r \h </w:delInstrText>
        </w:r>
        <w:r w:rsidR="005A233D" w:rsidDel="00591A09">
          <w:fldChar w:fldCharType="separate"/>
        </w:r>
      </w:del>
      <w:ins w:id="347" w:author="Ricardo Mejia-Alvarez" w:date="2017-02-27T10:21:00Z">
        <w:del w:id="348" w:author="Microsoft Office User" w:date="2017-03-06T14:02:00Z">
          <w:r w:rsidR="00A75FE7" w:rsidDel="00591A09">
            <w:rPr>
              <w:b/>
              <w:bCs/>
            </w:rPr>
            <w:delText>Error! Reference source not found.</w:delText>
          </w:r>
        </w:del>
      </w:ins>
      <w:del w:id="349" w:author="Microsoft Office User" w:date="2017-03-06T14:02:00Z">
        <w:r w:rsidR="00AF4169" w:rsidDel="00591A09">
          <w:delText>4.1.1</w:delText>
        </w:r>
        <w:r w:rsidR="005A233D" w:rsidDel="00591A09">
          <w:fldChar w:fldCharType="end"/>
        </w:r>
        <w:r w:rsidR="005A233D" w:rsidDel="00591A09">
          <w:delText xml:space="preserve">, </w:delText>
        </w:r>
      </w:del>
      <w:r w:rsidR="006D3E06">
        <w:t>the</w:t>
      </w:r>
      <w:r w:rsidR="005A233D">
        <w:t xml:space="preserve"> approaching </w:t>
      </w:r>
      <w:r>
        <w:t>velocity</w:t>
      </w:r>
      <w:r w:rsidR="005A233D">
        <w:t xml:space="preserve"> (</w:t>
      </w:r>
      <m:oMath>
        <m:sSub>
          <m:sSubPr>
            <m:ctrlPr>
              <w:rPr>
                <w:rFonts w:ascii="Cambria Math" w:hAnsi="Cambria Math" w:cstheme="minorHAnsi"/>
                <w:i/>
              </w:rPr>
            </m:ctrlPr>
          </m:sSubPr>
          <m:e>
            <m:r>
              <w:rPr>
                <w:rFonts w:ascii="Cambria Math" w:hAnsi="Cambria Math" w:cstheme="minorHAnsi"/>
              </w:rPr>
              <m:t>U</m:t>
            </m:r>
          </m:e>
          <m:sub>
            <m:r>
              <w:rPr>
                <w:rFonts w:ascii="Cambria Math" w:hAnsi="Cambria Math" w:cstheme="minorHAnsi"/>
              </w:rPr>
              <m:t>∞</m:t>
            </m:r>
          </m:sub>
        </m:sSub>
      </m:oMath>
      <w:r w:rsidR="005A233D">
        <w:t>)</w:t>
      </w:r>
      <w:r>
        <w:t xml:space="preserve"> determined with equation </w:t>
      </w:r>
      <w:r>
        <w:fldChar w:fldCharType="begin"/>
      </w:r>
      <w:r>
        <w:instrText xml:space="preserve"> REF _Ref473646454 \r \h </w:instrText>
      </w:r>
      <w:r>
        <w:fldChar w:fldCharType="separate"/>
      </w:r>
      <w:ins w:id="350" w:author="Ricardo Mejia-Alvarez" w:date="2017-02-27T10:21:00Z">
        <w:r w:rsidR="00A75FE7">
          <w:t>(5)</w:t>
        </w:r>
      </w:ins>
      <w:del w:id="351" w:author="Ricardo Mejia-Alvarez" w:date="2017-02-27T10:21:00Z">
        <w:r w:rsidR="00AF4169" w:rsidDel="00A75FE7">
          <w:delText>(4)</w:delText>
        </w:r>
      </w:del>
      <w:r>
        <w:fldChar w:fldCharType="end"/>
      </w:r>
      <w:r>
        <w:t>,</w:t>
      </w:r>
      <w:r w:rsidR="006D3E06">
        <w:t xml:space="preserve"> and</w:t>
      </w:r>
      <w:r>
        <w:t xml:space="preserve"> the kinematic viscosity determined in step </w:t>
      </w:r>
      <w:r>
        <w:fldChar w:fldCharType="begin"/>
      </w:r>
      <w:r>
        <w:instrText xml:space="preserve"> REF _Ref473646575 \r \h </w:instrText>
      </w:r>
      <w:r>
        <w:fldChar w:fldCharType="separate"/>
      </w:r>
      <w:r w:rsidR="00A75FE7">
        <w:t>4.3.1</w:t>
      </w:r>
      <w:r>
        <w:fldChar w:fldCharType="end"/>
      </w:r>
    </w:p>
    <w:p w14:paraId="2EF0308D" w14:textId="77777777" w:rsidR="005A233D" w:rsidRDefault="005A233D" w:rsidP="005A233D">
      <w:pPr>
        <w:ind w:left="720"/>
      </w:pPr>
    </w:p>
    <w:p w14:paraId="727D1CAC" w14:textId="77777777" w:rsidR="00514B86" w:rsidRDefault="005A233D" w:rsidP="00837318">
      <w:pPr>
        <w:pStyle w:val="ListParagraph"/>
        <w:numPr>
          <w:ilvl w:val="1"/>
          <w:numId w:val="5"/>
        </w:numPr>
      </w:pPr>
      <w:r>
        <w:t xml:space="preserve">Determination of the </w:t>
      </w:r>
      <w:proofErr w:type="spellStart"/>
      <w:r>
        <w:t>Strouhal</w:t>
      </w:r>
      <w:proofErr w:type="spellEnd"/>
      <w:r>
        <w:t xml:space="preserve"> number:</w:t>
      </w:r>
      <w:r w:rsidR="00514B86">
        <w:t xml:space="preserve"> </w:t>
      </w:r>
      <w:r w:rsidR="00837318">
        <w:t>the vortices in the wake of the rod are moving at a different velocity as the timelines in the free stream</w:t>
      </w:r>
      <w:r w:rsidR="00514B86">
        <w:t>. Hence</w:t>
      </w:r>
      <w:r w:rsidR="00837318">
        <w:t>, the frequency of vortex shedding needs to be estimated independently.</w:t>
      </w:r>
    </w:p>
    <w:p w14:paraId="3DF7BCED" w14:textId="77777777" w:rsidR="00533B3C" w:rsidRDefault="00533B3C" w:rsidP="00514B86">
      <w:pPr>
        <w:pStyle w:val="ListParagraph"/>
        <w:numPr>
          <w:ilvl w:val="2"/>
          <w:numId w:val="5"/>
        </w:numPr>
      </w:pPr>
      <w:r>
        <w:t>Define</w:t>
      </w:r>
      <w:r w:rsidR="00514B86">
        <w:t xml:space="preserve"> a fixed reference downstream of the rod</w:t>
      </w:r>
      <w:r>
        <w:t xml:space="preserve">. </w:t>
      </w:r>
      <w:commentRangeStart w:id="352"/>
      <w:commentRangeStart w:id="353"/>
      <w:r>
        <w:t>This reference could be a fine string attached to the exterior of the tunnel or a digital line added to a video of the flow process.</w:t>
      </w:r>
      <w:commentRangeEnd w:id="352"/>
      <w:r w:rsidR="005F3337">
        <w:rPr>
          <w:rStyle w:val="CommentReference"/>
          <w:rFonts w:asciiTheme="minorHAnsi" w:eastAsiaTheme="minorHAnsi" w:hAnsiTheme="minorHAnsi" w:cstheme="minorBidi"/>
          <w:color w:val="auto"/>
        </w:rPr>
        <w:commentReference w:id="352"/>
      </w:r>
      <w:commentRangeEnd w:id="353"/>
      <w:r w:rsidR="001651B8">
        <w:rPr>
          <w:rStyle w:val="CommentReference"/>
          <w:rFonts w:asciiTheme="minorHAnsi" w:eastAsiaTheme="minorHAnsi" w:hAnsiTheme="minorHAnsi" w:cstheme="minorBidi"/>
          <w:color w:val="auto"/>
        </w:rPr>
        <w:commentReference w:id="353"/>
      </w:r>
    </w:p>
    <w:p w14:paraId="6DCCA7E6" w14:textId="4E4DD7DF" w:rsidR="00533B3C" w:rsidRDefault="00533B3C" w:rsidP="00514B86">
      <w:pPr>
        <w:pStyle w:val="ListParagraph"/>
        <w:numPr>
          <w:ilvl w:val="2"/>
          <w:numId w:val="5"/>
        </w:numPr>
      </w:pPr>
      <w:bookmarkStart w:id="354" w:name="_Ref473650595"/>
      <w:r>
        <w:t>Count the number of vortex shedding cycles</w:t>
      </w:r>
      <w:r w:rsidR="00A1068A">
        <w:t>,</w:t>
      </w:r>
      <w:r>
        <w:t xml:space="preserve"> </w:t>
      </w:r>
      <m:oMath>
        <m:sSub>
          <m:sSubPr>
            <m:ctrlPr>
              <w:rPr>
                <w:rFonts w:ascii="Cambria Math" w:hAnsi="Cambria Math" w:cstheme="minorHAnsi"/>
                <w:i/>
                <w:color w:val="000000" w:themeColor="text1"/>
              </w:rPr>
            </m:ctrlPr>
          </m:sSubPr>
          <m:e>
            <m:r>
              <w:rPr>
                <w:rFonts w:ascii="Cambria Math" w:hAnsi="Cambria Math" w:cstheme="minorHAnsi"/>
                <w:color w:val="000000" w:themeColor="text1"/>
              </w:rPr>
              <m:t>N</m:t>
            </m:r>
          </m:e>
          <m:sub>
            <m:r>
              <w:rPr>
                <w:rFonts w:ascii="Cambria Math" w:hAnsi="Cambria Math" w:cstheme="minorHAnsi"/>
                <w:color w:val="000000" w:themeColor="text1"/>
              </w:rPr>
              <m:t>s</m:t>
            </m:r>
          </m:sub>
        </m:sSub>
      </m:oMath>
      <w:r w:rsidR="00A1068A">
        <w:rPr>
          <w:color w:val="000000" w:themeColor="text1"/>
        </w:rPr>
        <w:t>,</w:t>
      </w:r>
      <w:r w:rsidR="005871EE">
        <w:t xml:space="preserve"> </w:t>
      </w:r>
      <w:r>
        <w:t>crossing the reference during a defined period of time</w:t>
      </w:r>
      <w:r w:rsidR="00A1068A">
        <w:t xml:space="preserve"> </w:t>
      </w:r>
      <m:oMath>
        <m:r>
          <w:rPr>
            <w:rFonts w:ascii="Cambria Math" w:hAnsi="Cambria Math" w:cstheme="minorHAnsi"/>
            <w:color w:val="000000" w:themeColor="text1"/>
          </w:rPr>
          <m:t>T</m:t>
        </m:r>
      </m:oMath>
      <w:r>
        <w:t xml:space="preserve">. </w:t>
      </w:r>
      <w:r w:rsidR="00837318">
        <w:t xml:space="preserve">A vortex shedding cycle is illustrated in </w:t>
      </w:r>
      <w:r w:rsidR="000A674D">
        <w:t>F</w:t>
      </w:r>
      <w:r w:rsidR="00837318">
        <w:t xml:space="preserve">igure </w:t>
      </w:r>
      <w:r w:rsidR="00AF4169">
        <w:t>2</w:t>
      </w:r>
      <w:r w:rsidR="00837318">
        <w:t>(A).</w:t>
      </w:r>
      <w:bookmarkEnd w:id="354"/>
    </w:p>
    <w:p w14:paraId="563298CE" w14:textId="6E1CF3D2" w:rsidR="003A5ACE" w:rsidRDefault="003A5ACE" w:rsidP="00514B86">
      <w:pPr>
        <w:pStyle w:val="ListParagraph"/>
        <w:numPr>
          <w:ilvl w:val="2"/>
          <w:numId w:val="5"/>
        </w:numPr>
      </w:pPr>
      <w:r>
        <w:t>Calculate the shedding frequency from the following equation:</w:t>
      </w:r>
    </w:p>
    <w:tbl>
      <w:tblPr>
        <w:tblStyle w:val="TableGrid"/>
        <w:tblW w:w="8586" w:type="dxa"/>
        <w:tblInd w:w="1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936"/>
      </w:tblGrid>
      <w:tr w:rsidR="00A1068A" w14:paraId="3D90B2DC" w14:textId="77777777" w:rsidTr="00226478">
        <w:tc>
          <w:tcPr>
            <w:tcW w:w="7650" w:type="dxa"/>
          </w:tcPr>
          <w:p w14:paraId="5E0AAAC1" w14:textId="7218839B" w:rsidR="00A1068A" w:rsidRPr="00CC551C" w:rsidRDefault="00985956" w:rsidP="003A5ACE">
            <w:pPr>
              <w:spacing w:before="120" w:after="120"/>
            </w:pPr>
            <m:oMathPara>
              <m:oMathParaPr>
                <m:jc m:val="left"/>
              </m:oMathParaPr>
              <m:oMath>
                <m:sSub>
                  <m:sSubPr>
                    <m:ctrlPr>
                      <w:rPr>
                        <w:rFonts w:ascii="Cambria Math" w:eastAsia="Times New Roman" w:hAnsi="Cambria Math" w:cstheme="minorHAnsi"/>
                        <w:i/>
                      </w:rPr>
                    </m:ctrlPr>
                  </m:sSubPr>
                  <m:e>
                    <m:r>
                      <w:rPr>
                        <w:rFonts w:ascii="Cambria Math" w:eastAsia="Times New Roman" w:hAnsi="Cambria Math" w:cstheme="minorHAnsi"/>
                      </w:rPr>
                      <m:t>f</m:t>
                    </m:r>
                  </m:e>
                  <m:sub>
                    <m:r>
                      <w:rPr>
                        <w:rFonts w:ascii="Cambria Math" w:eastAsia="Times New Roman" w:hAnsi="Cambria Math" w:cstheme="minorHAnsi"/>
                      </w:rPr>
                      <m:t>s</m:t>
                    </m:r>
                  </m:sub>
                </m:sSub>
                <m:r>
                  <w:rPr>
                    <w:rFonts w:ascii="Cambria Math" w:hAnsi="Cambria Math"/>
                  </w:rPr>
                  <m:t>=</m:t>
                </m:r>
                <m:f>
                  <m:fPr>
                    <m:ctrlPr>
                      <w:rPr>
                        <w:rFonts w:ascii="Cambria Math" w:hAnsi="Cambria Math"/>
                        <w:i/>
                      </w:rPr>
                    </m:ctrlPr>
                  </m:fPr>
                  <m:num>
                    <m:sSub>
                      <m:sSubPr>
                        <m:ctrlPr>
                          <w:rPr>
                            <w:rFonts w:ascii="Cambria Math" w:eastAsia="Times New Roman" w:hAnsi="Cambria Math" w:cstheme="minorHAnsi"/>
                            <w:i/>
                          </w:rPr>
                        </m:ctrlPr>
                      </m:sSubPr>
                      <m:e>
                        <m:r>
                          <w:rPr>
                            <w:rFonts w:ascii="Cambria Math" w:hAnsi="Cambria Math" w:cstheme="minorHAnsi"/>
                          </w:rPr>
                          <m:t>N</m:t>
                        </m:r>
                      </m:e>
                      <m:sub>
                        <m:r>
                          <m:rPr>
                            <m:sty m:val="p"/>
                          </m:rPr>
                          <w:rPr>
                            <w:rFonts w:ascii="Cambria Math" w:hAnsi="Cambria Math" w:cstheme="minorHAnsi"/>
                          </w:rPr>
                          <m:t>s</m:t>
                        </m:r>
                      </m:sub>
                    </m:sSub>
                  </m:num>
                  <m:den>
                    <m:r>
                      <w:rPr>
                        <w:rFonts w:ascii="Cambria Math" w:hAnsi="Cambria Math" w:cstheme="minorHAnsi"/>
                        <w:color w:val="000000" w:themeColor="text1"/>
                      </w:rPr>
                      <m:t>T</m:t>
                    </m:r>
                  </m:den>
                </m:f>
              </m:oMath>
            </m:oMathPara>
          </w:p>
        </w:tc>
        <w:tc>
          <w:tcPr>
            <w:tcW w:w="936" w:type="dxa"/>
          </w:tcPr>
          <w:p w14:paraId="5A45A9D2" w14:textId="77777777" w:rsidR="00A1068A" w:rsidRDefault="00A1068A" w:rsidP="00226478">
            <w:pPr>
              <w:pStyle w:val="ListParagraph"/>
              <w:widowControl/>
              <w:numPr>
                <w:ilvl w:val="0"/>
                <w:numId w:val="6"/>
              </w:numPr>
              <w:autoSpaceDE/>
              <w:autoSpaceDN/>
              <w:adjustRightInd/>
              <w:spacing w:before="120" w:after="120"/>
              <w:jc w:val="right"/>
            </w:pPr>
            <w:bookmarkStart w:id="355" w:name="_Ref473650519"/>
            <w:r>
              <w:t xml:space="preserve"> </w:t>
            </w:r>
            <w:bookmarkEnd w:id="355"/>
          </w:p>
        </w:tc>
      </w:tr>
    </w:tbl>
    <w:p w14:paraId="27AEB18E" w14:textId="54CC6006" w:rsidR="00ED7BB1" w:rsidRDefault="00C75380" w:rsidP="00514B86">
      <w:pPr>
        <w:pStyle w:val="ListParagraph"/>
        <w:numPr>
          <w:ilvl w:val="2"/>
          <w:numId w:val="5"/>
        </w:numPr>
      </w:pPr>
      <w:r>
        <w:t xml:space="preserve">Use the results from equations </w:t>
      </w:r>
      <w:r>
        <w:fldChar w:fldCharType="begin"/>
      </w:r>
      <w:r>
        <w:instrText xml:space="preserve"> REF _Ref473646454 \r \h </w:instrText>
      </w:r>
      <w:r>
        <w:fldChar w:fldCharType="separate"/>
      </w:r>
      <w:ins w:id="356" w:author="Ricardo Mejia-Alvarez" w:date="2017-02-27T10:21:00Z">
        <w:r w:rsidR="00A75FE7">
          <w:t>(5)</w:t>
        </w:r>
      </w:ins>
      <w:del w:id="357" w:author="Ricardo Mejia-Alvarez" w:date="2017-02-27T10:21:00Z">
        <w:r w:rsidR="00AF4169" w:rsidDel="00A75FE7">
          <w:delText>(4)</w:delText>
        </w:r>
      </w:del>
      <w:r>
        <w:fldChar w:fldCharType="end"/>
      </w:r>
      <w:r>
        <w:t xml:space="preserve"> and </w:t>
      </w:r>
      <w:r>
        <w:fldChar w:fldCharType="begin"/>
      </w:r>
      <w:r>
        <w:instrText xml:space="preserve"> REF _Ref473650519 \r \h </w:instrText>
      </w:r>
      <w:r>
        <w:fldChar w:fldCharType="separate"/>
      </w:r>
      <w:ins w:id="358" w:author="Ricardo Mejia-Alvarez" w:date="2017-02-27T10:21:00Z">
        <w:r w:rsidR="00A75FE7">
          <w:t>(6)</w:t>
        </w:r>
      </w:ins>
      <w:del w:id="359" w:author="Ricardo Mejia-Alvarez" w:date="2017-02-27T10:21:00Z">
        <w:r w:rsidR="00AF4169" w:rsidDel="00A75FE7">
          <w:delText>(5)</w:delText>
        </w:r>
      </w:del>
      <w:r>
        <w:fldChar w:fldCharType="end"/>
      </w:r>
      <w:r>
        <w:t xml:space="preserve"> in equation </w:t>
      </w:r>
      <w:r>
        <w:fldChar w:fldCharType="begin"/>
      </w:r>
      <w:r>
        <w:instrText xml:space="preserve"> REF _Ref473651564 \r \h </w:instrText>
      </w:r>
      <w:r>
        <w:fldChar w:fldCharType="separate"/>
      </w:r>
      <w:r w:rsidR="00A75FE7">
        <w:t>(2)</w:t>
      </w:r>
      <w:r>
        <w:fldChar w:fldCharType="end"/>
      </w:r>
      <w:r>
        <w:t xml:space="preserve"> to calculate the </w:t>
      </w:r>
      <w:proofErr w:type="spellStart"/>
      <w:r>
        <w:t>Strouhal</w:t>
      </w:r>
      <w:proofErr w:type="spellEnd"/>
      <w:r>
        <w:t xml:space="preserve"> number.</w:t>
      </w:r>
    </w:p>
    <w:p w14:paraId="1013A5B4" w14:textId="77777777" w:rsidR="00210629" w:rsidRDefault="00210629" w:rsidP="00182CC8"/>
    <w:p w14:paraId="5CC89313" w14:textId="134227EA" w:rsidR="00467282" w:rsidRDefault="00467282">
      <w:r w:rsidRPr="00467282">
        <w:rPr>
          <w:b/>
          <w:sz w:val="28"/>
        </w:rPr>
        <w:t>Representative Result</w:t>
      </w:r>
      <w:r w:rsidR="003E02E7">
        <w:rPr>
          <w:b/>
          <w:sz w:val="28"/>
        </w:rPr>
        <w:t>s</w:t>
      </w:r>
      <w:r>
        <w:rPr>
          <w:b/>
        </w:rPr>
        <w:t xml:space="preserve"> </w:t>
      </w:r>
    </w:p>
    <w:p w14:paraId="74B22AA7" w14:textId="0484D19A" w:rsidR="00AD1710" w:rsidRDefault="004A2EC6" w:rsidP="004A2EC6">
      <w:pPr>
        <w:rPr>
          <w:rFonts w:cstheme="minorHAnsi"/>
          <w:color w:val="000000" w:themeColor="text1"/>
        </w:rPr>
      </w:pPr>
      <w:r>
        <w:t xml:space="preserve">Figure </w:t>
      </w:r>
      <w:r w:rsidR="00AF4169">
        <w:t>2</w:t>
      </w:r>
      <w:r>
        <w:t xml:space="preserve"> shows two representative results of hydrogen bubble visualization of a </w:t>
      </w:r>
      <w:r>
        <w:rPr>
          <w:rFonts w:cstheme="minorHAnsi"/>
          <w:color w:val="000000" w:themeColor="text1"/>
        </w:rPr>
        <w:t xml:space="preserve">Von </w:t>
      </w:r>
      <w:proofErr w:type="spellStart"/>
      <w:r>
        <w:rPr>
          <w:rFonts w:cstheme="minorHAnsi"/>
          <w:color w:val="000000" w:themeColor="text1"/>
        </w:rPr>
        <w:t>K</w:t>
      </w:r>
      <w:r w:rsidRPr="00C01506">
        <w:rPr>
          <w:rFonts w:cstheme="minorHAnsi"/>
          <w:color w:val="000000" w:themeColor="text1"/>
        </w:rPr>
        <w:t>á</w:t>
      </w:r>
      <w:r>
        <w:rPr>
          <w:rFonts w:cstheme="minorHAnsi"/>
          <w:color w:val="000000" w:themeColor="text1"/>
        </w:rPr>
        <w:t>rmàn</w:t>
      </w:r>
      <w:proofErr w:type="spellEnd"/>
      <w:r>
        <w:rPr>
          <w:rFonts w:cstheme="minorHAnsi"/>
          <w:color w:val="000000" w:themeColor="text1"/>
        </w:rPr>
        <w:t xml:space="preserve"> vortex street. </w:t>
      </w:r>
      <w:r w:rsidR="00F81E60">
        <w:rPr>
          <w:rFonts w:cstheme="minorHAnsi"/>
          <w:color w:val="000000" w:themeColor="text1"/>
        </w:rPr>
        <w:t xml:space="preserve">Figure </w:t>
      </w:r>
      <w:r w:rsidR="00AF4169">
        <w:rPr>
          <w:rFonts w:cstheme="minorHAnsi"/>
          <w:color w:val="000000" w:themeColor="text1"/>
        </w:rPr>
        <w:t>2</w:t>
      </w:r>
      <w:r w:rsidR="00F81E60">
        <w:rPr>
          <w:rFonts w:cstheme="minorHAnsi"/>
          <w:color w:val="000000" w:themeColor="text1"/>
        </w:rPr>
        <w:t xml:space="preserve">(A) shows an example of </w:t>
      </w:r>
      <w:r w:rsidR="004B174C">
        <w:rPr>
          <w:rFonts w:cstheme="minorHAnsi"/>
          <w:color w:val="000000" w:themeColor="text1"/>
        </w:rPr>
        <w:t xml:space="preserve">a field of </w:t>
      </w:r>
      <w:proofErr w:type="spellStart"/>
      <w:r w:rsidR="004B174C">
        <w:rPr>
          <w:rFonts w:cstheme="minorHAnsi"/>
          <w:color w:val="000000" w:themeColor="text1"/>
        </w:rPr>
        <w:t>streaklines</w:t>
      </w:r>
      <w:proofErr w:type="spellEnd"/>
      <w:r w:rsidR="004B174C">
        <w:rPr>
          <w:rFonts w:cstheme="minorHAnsi"/>
          <w:color w:val="000000" w:themeColor="text1"/>
        </w:rPr>
        <w:t xml:space="preserve"> as evidenced by disturbances in the hydrogen bubble sheet. This image is used to extract the diameter of the rod in machine units. Figure </w:t>
      </w:r>
      <w:r w:rsidR="00AF4169">
        <w:rPr>
          <w:rFonts w:cstheme="minorHAnsi"/>
          <w:color w:val="000000" w:themeColor="text1"/>
        </w:rPr>
        <w:t>2</w:t>
      </w:r>
      <w:r w:rsidR="004B174C">
        <w:rPr>
          <w:rFonts w:cstheme="minorHAnsi"/>
          <w:color w:val="000000" w:themeColor="text1"/>
        </w:rPr>
        <w:t xml:space="preserve">(B) shows an example of a field of timelines. This image is used to estimate the approaching fluid velocity. </w:t>
      </w:r>
      <w:r w:rsidR="00F81E60">
        <w:rPr>
          <w:rFonts w:cstheme="minorHAnsi"/>
          <w:color w:val="000000" w:themeColor="text1"/>
        </w:rPr>
        <w:t xml:space="preserve">The parameters extracted </w:t>
      </w:r>
      <w:r w:rsidR="004B174C">
        <w:rPr>
          <w:rFonts w:cstheme="minorHAnsi"/>
          <w:color w:val="000000" w:themeColor="text1"/>
        </w:rPr>
        <w:t xml:space="preserve">from this particular experiment are </w:t>
      </w:r>
      <w:commentRangeStart w:id="360"/>
      <w:r w:rsidR="004B174C">
        <w:rPr>
          <w:rFonts w:cstheme="minorHAnsi"/>
          <w:color w:val="000000" w:themeColor="text1"/>
        </w:rPr>
        <w:t xml:space="preserve">summarized </w:t>
      </w:r>
      <w:ins w:id="361" w:author="Ricardo Mejia-Alvarez" w:date="2017-02-27T00:00:00Z">
        <w:r w:rsidR="001651B8">
          <w:rPr>
            <w:rFonts w:cstheme="minorHAnsi"/>
            <w:color w:val="000000" w:themeColor="text1"/>
          </w:rPr>
          <w:t xml:space="preserve">in table </w:t>
        </w:r>
      </w:ins>
      <w:ins w:id="362" w:author="Ricardo Mejia-Alvarez" w:date="2017-02-27T09:54:00Z">
        <w:r w:rsidR="00561FE5">
          <w:rPr>
            <w:rFonts w:cstheme="minorHAnsi"/>
            <w:color w:val="000000" w:themeColor="text1"/>
          </w:rPr>
          <w:t>2</w:t>
        </w:r>
      </w:ins>
      <w:ins w:id="363" w:author="Ricardo Mejia-Alvarez" w:date="2017-02-27T00:01:00Z">
        <w:r w:rsidR="001651B8">
          <w:rPr>
            <w:rFonts w:cstheme="minorHAnsi"/>
            <w:color w:val="000000" w:themeColor="text1"/>
          </w:rPr>
          <w:t>.</w:t>
        </w:r>
      </w:ins>
      <w:del w:id="364" w:author="Ricardo Mejia-Alvarez" w:date="2017-02-27T00:00:00Z">
        <w:r w:rsidR="004B174C" w:rsidDel="001651B8">
          <w:rPr>
            <w:rFonts w:cstheme="minorHAnsi"/>
            <w:color w:val="000000" w:themeColor="text1"/>
          </w:rPr>
          <w:delText xml:space="preserve">on </w:delText>
        </w:r>
        <w:commentRangeEnd w:id="360"/>
        <w:r w:rsidR="005F3337" w:rsidDel="001651B8">
          <w:rPr>
            <w:rStyle w:val="CommentReference"/>
          </w:rPr>
          <w:commentReference w:id="360"/>
        </w:r>
      </w:del>
    </w:p>
    <w:p w14:paraId="66D71B4A" w14:textId="52EAD013" w:rsidR="00AC15E7" w:rsidRDefault="001F32B1" w:rsidP="00AC15E7">
      <w:pPr>
        <w:rPr>
          <w:rFonts w:cstheme="minorHAnsi"/>
          <w:color w:val="000000" w:themeColor="text1"/>
        </w:rPr>
      </w:pPr>
      <w:ins w:id="365" w:author="Ricardo Mejia-Alvarez" w:date="2017-02-27T10:04:00Z">
        <w:r>
          <w:rPr>
            <w:rFonts w:cstheme="minorHAnsi"/>
            <w:color w:val="000000" w:themeColor="text1"/>
          </w:rPr>
          <w:t xml:space="preserve">Since the Reynolds number is 115 for the present example, </w:t>
        </w:r>
      </w:ins>
      <w:del w:id="366" w:author="Ricardo Mejia-Alvarez" w:date="2017-02-27T10:04:00Z">
        <w:r w:rsidR="00AC15E7" w:rsidRPr="003E593A" w:rsidDel="001F32B1">
          <w:rPr>
            <w:rFonts w:cstheme="minorHAnsi"/>
            <w:color w:val="000000" w:themeColor="text1"/>
          </w:rPr>
          <w:delText xml:space="preserve">The </w:delText>
        </w:r>
      </w:del>
      <w:ins w:id="367" w:author="Ricardo Mejia-Alvarez" w:date="2017-02-27T10:04:00Z">
        <w:r>
          <w:rPr>
            <w:rFonts w:cstheme="minorHAnsi"/>
            <w:color w:val="000000" w:themeColor="text1"/>
          </w:rPr>
          <w:t>t</w:t>
        </w:r>
        <w:r w:rsidRPr="003E593A">
          <w:rPr>
            <w:rFonts w:cstheme="minorHAnsi"/>
            <w:color w:val="000000" w:themeColor="text1"/>
          </w:rPr>
          <w:t xml:space="preserve">he </w:t>
        </w:r>
      </w:ins>
      <w:r w:rsidR="00AC15E7" w:rsidRPr="003E593A">
        <w:rPr>
          <w:rFonts w:cstheme="minorHAnsi"/>
          <w:color w:val="000000" w:themeColor="text1"/>
        </w:rPr>
        <w:t>v</w:t>
      </w:r>
      <w:r w:rsidR="00AC15E7">
        <w:rPr>
          <w:rFonts w:cstheme="minorHAnsi"/>
          <w:color w:val="000000" w:themeColor="text1"/>
        </w:rPr>
        <w:t xml:space="preserve">alidity of this result can be tested using </w:t>
      </w:r>
      <w:ins w:id="368" w:author="Ricardo Mejia-Alvarez" w:date="2017-02-27T09:58:00Z">
        <w:r w:rsidR="00764632">
          <w:rPr>
            <w:rFonts w:cstheme="minorHAnsi"/>
            <w:color w:val="000000" w:themeColor="text1"/>
          </w:rPr>
          <w:t>equ</w:t>
        </w:r>
      </w:ins>
      <w:ins w:id="369" w:author="Ricardo Mejia-Alvarez" w:date="2017-02-27T09:59:00Z">
        <w:r w:rsidR="00764632">
          <w:rPr>
            <w:rFonts w:cstheme="minorHAnsi"/>
            <w:color w:val="000000" w:themeColor="text1"/>
          </w:rPr>
          <w:t>a</w:t>
        </w:r>
      </w:ins>
      <w:ins w:id="370" w:author="Ricardo Mejia-Alvarez" w:date="2017-02-27T09:58:00Z">
        <w:r w:rsidR="00764632">
          <w:rPr>
            <w:rFonts w:cstheme="minorHAnsi"/>
            <w:color w:val="000000" w:themeColor="text1"/>
          </w:rPr>
          <w:t>tion</w:t>
        </w:r>
      </w:ins>
      <w:ins w:id="371" w:author="Ricardo Mejia-Alvarez" w:date="2017-02-27T09:59:00Z">
        <w:r w:rsidR="00764632">
          <w:rPr>
            <w:rFonts w:cstheme="minorHAnsi"/>
            <w:color w:val="000000" w:themeColor="text1"/>
          </w:rPr>
          <w:t xml:space="preserve"> </w:t>
        </w:r>
        <w:r w:rsidR="00764632">
          <w:rPr>
            <w:rFonts w:cstheme="minorHAnsi"/>
            <w:color w:val="000000" w:themeColor="text1"/>
          </w:rPr>
          <w:fldChar w:fldCharType="begin"/>
        </w:r>
        <w:r w:rsidR="00764632">
          <w:rPr>
            <w:rFonts w:cstheme="minorHAnsi"/>
            <w:color w:val="000000" w:themeColor="text1"/>
          </w:rPr>
          <w:instrText xml:space="preserve"> REF _Ref475952889 \r \h </w:instrText>
        </w:r>
      </w:ins>
      <w:r w:rsidR="00764632">
        <w:rPr>
          <w:rFonts w:cstheme="minorHAnsi"/>
          <w:color w:val="000000" w:themeColor="text1"/>
        </w:rPr>
      </w:r>
      <w:r w:rsidR="00764632">
        <w:rPr>
          <w:rFonts w:cstheme="minorHAnsi"/>
          <w:color w:val="000000" w:themeColor="text1"/>
        </w:rPr>
        <w:fldChar w:fldCharType="separate"/>
      </w:r>
      <w:ins w:id="372" w:author="Ricardo Mejia-Alvarez" w:date="2017-02-27T10:21:00Z">
        <w:r w:rsidR="00A75FE7">
          <w:rPr>
            <w:rFonts w:cstheme="minorHAnsi"/>
            <w:color w:val="000000" w:themeColor="text1"/>
          </w:rPr>
          <w:t>(3)</w:t>
        </w:r>
      </w:ins>
      <w:ins w:id="373" w:author="Ricardo Mejia-Alvarez" w:date="2017-02-27T09:59:00Z">
        <w:r w:rsidR="00764632">
          <w:rPr>
            <w:rFonts w:cstheme="minorHAnsi"/>
            <w:color w:val="000000" w:themeColor="text1"/>
          </w:rPr>
          <w:fldChar w:fldCharType="end"/>
        </w:r>
        <w:r w:rsidR="00764632">
          <w:rPr>
            <w:rFonts w:cstheme="minorHAnsi"/>
            <w:color w:val="000000" w:themeColor="text1"/>
          </w:rPr>
          <w:t xml:space="preserve"> for </w:t>
        </w:r>
        <m:oMath>
          <m:r>
            <w:rPr>
              <w:rFonts w:ascii="Cambria Math" w:eastAsia="Times New Roman" w:hAnsi="Cambria Math" w:cstheme="minorHAnsi"/>
            </w:rPr>
            <m:t>47&lt;</m:t>
          </m:r>
          <m:r>
            <m:rPr>
              <m:nor/>
            </m:rPr>
            <w:rPr>
              <w:rFonts w:ascii="Cambria Math" w:eastAsia="Times New Roman" w:hAnsi="Cambria Math" w:cstheme="minorHAnsi"/>
            </w:rPr>
            <m:t>Re</m:t>
          </m:r>
          <m:r>
            <w:rPr>
              <w:rFonts w:ascii="Cambria Math" w:eastAsia="Times New Roman" w:hAnsi="Cambria Math" w:cstheme="minorHAnsi"/>
            </w:rPr>
            <m:t>&lt;180</m:t>
          </m:r>
        </m:oMath>
      </w:ins>
      <w:del w:id="374" w:author="Ricardo Mejia-Alvarez" w:date="2017-02-27T09:59:00Z">
        <m:oMath>
          <m:r>
            <m:rPr>
              <m:sty m:val="p"/>
            </m:rPr>
            <w:rPr>
              <w:rFonts w:ascii="Cambria Math" w:hAnsi="Cambria Math" w:cstheme="minorHAnsi"/>
              <w:color w:val="000000" w:themeColor="text1"/>
            </w:rPr>
            <m:t>a well-established relationship between the Reynolds number and the Strouhal number</m:t>
          </m:r>
        </m:oMath>
      </w:del>
      <w:r w:rsidR="00255453">
        <w:rPr>
          <w:rFonts w:cstheme="minorHAnsi"/>
          <w:color w:val="000000" w:themeColor="text1"/>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09"/>
        <w:gridCol w:w="1367"/>
      </w:tblGrid>
      <w:tr w:rsidR="00AC15E7" w14:paraId="5CFBE693" w14:textId="77777777" w:rsidTr="008038C8">
        <w:tc>
          <w:tcPr>
            <w:tcW w:w="8640" w:type="dxa"/>
          </w:tcPr>
          <w:p w14:paraId="653ED29A" w14:textId="098A870E" w:rsidR="00AC15E7" w:rsidRPr="00CC551C" w:rsidRDefault="00764632" w:rsidP="00764632">
            <w:pPr>
              <w:spacing w:before="120" w:after="120"/>
            </w:pPr>
            <w:commentRangeStart w:id="375"/>
            <m:oMathPara>
              <m:oMathParaPr>
                <m:jc m:val="left"/>
              </m:oMathParaPr>
              <m:oMath>
                <m:r>
                  <m:rPr>
                    <m:nor/>
                  </m:rPr>
                  <w:rPr>
                    <w:rFonts w:ascii="Cambria Math" w:eastAsia="Times New Roman" w:hAnsi="Cambria Math" w:cstheme="minorHAnsi"/>
                  </w:rPr>
                  <m:t>St</m:t>
                </m:r>
                <m:r>
                  <w:rPr>
                    <w:rFonts w:ascii="Cambria Math" w:hAnsi="Cambria Math"/>
                  </w:rPr>
                  <m:t>=</m:t>
                </m:r>
                <w:ins w:id="376" w:author="Ricardo Mejia-Alvarez" w:date="2017-02-27T10:00:00Z">
                  <m:r>
                    <w:rPr>
                      <w:rFonts w:ascii="Cambria Math" w:eastAsia="Times New Roman" w:hAnsi="Cambria Math" w:cstheme="minorHAnsi"/>
                    </w:rPr>
                    <m:t>0.2684</m:t>
                  </m:r>
                </w:ins>
                <w:ins w:id="377" w:author="Ricardo Mejia-Alvarez" w:date="2017-02-27T10:01:00Z">
                  <m:r>
                    <w:rPr>
                      <w:rFonts w:ascii="Cambria Math" w:hAnsi="Cambria Math"/>
                    </w:rPr>
                    <m:t>-</m:t>
                  </m:r>
                </w:ins>
                <m:sSup>
                  <m:sSupPr>
                    <m:ctrlPr>
                      <w:del w:id="378" w:author="Ricardo Mejia-Alvarez" w:date="2017-02-27T10:00:00Z">
                        <w:rPr>
                          <w:rFonts w:ascii="Cambria Math" w:eastAsia="Times New Roman" w:hAnsi="Cambria Math" w:cstheme="minorHAnsi"/>
                        </w:rPr>
                      </w:del>
                    </m:ctrlPr>
                  </m:sSupPr>
                  <m:e>
                    <w:del w:id="379" w:author="Ricardo Mejia-Alvarez" w:date="2017-02-27T10:00:00Z">
                      <m:r>
                        <m:rPr>
                          <m:nor/>
                        </m:rPr>
                        <w:rPr>
                          <w:rFonts w:ascii="Cambria Math" w:eastAsia="Times New Roman" w:hAnsi="Cambria Math" w:cstheme="minorHAnsi"/>
                        </w:rPr>
                        <m:t>St</m:t>
                      </m:r>
                    </w:del>
                  </m:e>
                  <m:sup>
                    <w:del w:id="380" w:author="Ricardo Mejia-Alvarez" w:date="2017-02-27T10:00:00Z">
                      <m:r>
                        <w:rPr>
                          <w:rFonts w:ascii="Cambria Math" w:eastAsia="Times New Roman" w:hAnsi="Cambria Math" w:cstheme="minorHAnsi"/>
                        </w:rPr>
                        <m:t>*</m:t>
                      </m:r>
                    </w:del>
                  </m:sup>
                </m:sSup>
                <w:del w:id="381" w:author="Ricardo Mejia-Alvarez" w:date="2017-02-27T10:00:00Z">
                  <m:r>
                    <w:rPr>
                      <w:rFonts w:ascii="Cambria Math" w:eastAsia="Times New Roman" w:hAnsi="Cambria Math" w:cstheme="minorHAnsi"/>
                    </w:rPr>
                    <m:t>+</m:t>
                  </m:r>
                </w:del>
                <m:f>
                  <m:fPr>
                    <m:ctrlPr>
                      <w:rPr>
                        <w:rFonts w:ascii="Cambria Math" w:hAnsi="Cambria Math"/>
                        <w:i/>
                      </w:rPr>
                    </m:ctrlPr>
                  </m:fPr>
                  <m:num>
                    <w:ins w:id="382" w:author="Ricardo Mejia-Alvarez" w:date="2017-02-27T10:00:00Z">
                      <m:r>
                        <w:rPr>
                          <w:rFonts w:ascii="Cambria Math" w:eastAsia="Times New Roman" w:hAnsi="Cambria Math" w:cstheme="minorHAnsi"/>
                        </w:rPr>
                        <m:t>1.0356</m:t>
                      </m:r>
                    </w:ins>
                    <w:del w:id="383" w:author="Ricardo Mejia-Alvarez" w:date="2017-02-27T10:00:00Z">
                      <m:r>
                        <w:rPr>
                          <w:rFonts w:ascii="Cambria Math" w:hAnsi="Cambria Math" w:cstheme="minorHAnsi"/>
                          <w:color w:val="000000" w:themeColor="text1"/>
                        </w:rPr>
                        <m:t>m</m:t>
                      </m:r>
                    </w:del>
                    <m:ctrlPr>
                      <w:rPr>
                        <w:rFonts w:ascii="Cambria Math" w:eastAsia="Times New Roman" w:hAnsi="Cambria Math" w:cstheme="minorHAnsi"/>
                        <w:i/>
                      </w:rPr>
                    </m:ctrlPr>
                  </m:num>
                  <m:den>
                    <m:rad>
                      <m:radPr>
                        <m:degHide m:val="1"/>
                        <m:ctrlPr>
                          <w:rPr>
                            <w:rFonts w:ascii="Cambria Math" w:hAnsi="Cambria Math" w:cstheme="minorHAnsi"/>
                            <w:i/>
                            <w:color w:val="000000" w:themeColor="text1"/>
                          </w:rPr>
                        </m:ctrlPr>
                      </m:radPr>
                      <m:deg>
                        <m:ctrlPr>
                          <w:rPr>
                            <w:rFonts w:ascii="Cambria Math" w:hAnsi="Cambria Math" w:cstheme="minorHAnsi"/>
                            <w:color w:val="000000" w:themeColor="text1"/>
                          </w:rPr>
                        </m:ctrlPr>
                      </m:deg>
                      <m:e>
                        <m:r>
                          <m:rPr>
                            <m:nor/>
                          </m:rPr>
                          <w:rPr>
                            <w:rFonts w:ascii="Cambria Math" w:hAnsi="Cambria Math" w:cstheme="minorHAnsi"/>
                            <w:color w:val="000000" w:themeColor="text1"/>
                          </w:rPr>
                          <m:t>Re</m:t>
                        </m:r>
                      </m:e>
                    </m:rad>
                  </m:den>
                </m:f>
                <w:commentRangeStart w:id="384"/>
                <w:del w:id="385" w:author="Ricardo Mejia-Alvarez" w:date="2017-02-27T10:01:00Z">
                  <m:r>
                    <w:rPr>
                      <w:rFonts w:ascii="Cambria Math" w:hAnsi="Cambria Math"/>
                    </w:rPr>
                    <m:t xml:space="preserve"> ,                </m:t>
                  </m:r>
                </w:del>
                <m:sSup>
                  <m:sSupPr>
                    <m:ctrlPr>
                      <w:del w:id="386" w:author="Ricardo Mejia-Alvarez" w:date="2017-02-27T10:01:00Z">
                        <w:rPr>
                          <w:rFonts w:ascii="Cambria Math" w:eastAsia="Times New Roman" w:hAnsi="Cambria Math" w:cstheme="minorHAnsi"/>
                        </w:rPr>
                      </w:del>
                    </m:ctrlPr>
                  </m:sSupPr>
                  <m:e>
                    <w:del w:id="387" w:author="Ricardo Mejia-Alvarez" w:date="2017-02-27T10:01:00Z">
                      <m:r>
                        <m:rPr>
                          <m:nor/>
                        </m:rPr>
                        <w:rPr>
                          <w:rFonts w:ascii="Cambria Math" w:eastAsia="Times New Roman" w:hAnsi="Cambria Math" w:cstheme="minorHAnsi"/>
                        </w:rPr>
                        <m:t>St</m:t>
                      </m:r>
                    </w:del>
                  </m:e>
                  <m:sup>
                    <w:del w:id="388" w:author="Ricardo Mejia-Alvarez" w:date="2017-02-27T10:01:00Z">
                      <m:r>
                        <w:rPr>
                          <w:rFonts w:ascii="Cambria Math" w:eastAsia="Times New Roman" w:hAnsi="Cambria Math" w:cstheme="minorHAnsi"/>
                        </w:rPr>
                        <m:t>*</m:t>
                      </m:r>
                    </w:del>
                  </m:sup>
                </m:sSup>
                <w:del w:id="389" w:author="Ricardo Mejia-Alvarez" w:date="2017-02-27T10:01:00Z">
                  <m:r>
                    <w:rPr>
                      <w:rFonts w:ascii="Cambria Math" w:eastAsia="Times New Roman" w:hAnsi="Cambria Math" w:cstheme="minorHAnsi"/>
                    </w:rPr>
                    <m:t>=</m:t>
                  </m:r>
                </w:del>
                <w:del w:id="390" w:author="Ricardo Mejia-Alvarez" w:date="2017-02-27T09:59:00Z">
                  <m:r>
                    <w:rPr>
                      <w:rFonts w:ascii="Cambria Math" w:eastAsia="Times New Roman" w:hAnsi="Cambria Math" w:cstheme="minorHAnsi"/>
                    </w:rPr>
                    <m:t>0.2684</m:t>
                  </m:r>
                </w:del>
                <w:del w:id="391" w:author="Ricardo Mejia-Alvarez" w:date="2017-02-27T10:01:00Z">
                  <m:r>
                    <w:rPr>
                      <w:rFonts w:ascii="Cambria Math" w:eastAsia="Times New Roman" w:hAnsi="Cambria Math" w:cstheme="minorHAnsi"/>
                    </w:rPr>
                    <m:t xml:space="preserve">,  m=-1.0356,      </m:t>
                  </m:r>
                  <m:r>
                    <m:rPr>
                      <m:nor/>
                    </m:rPr>
                    <w:rPr>
                      <w:rFonts w:ascii="Cambria Math" w:eastAsia="Times New Roman" w:hAnsi="Cambria Math" w:cstheme="minorHAnsi"/>
                    </w:rPr>
                    <m:t>for</m:t>
                  </m:r>
                  <m:r>
                    <w:rPr>
                      <w:rFonts w:ascii="Cambria Math" w:eastAsia="Times New Roman" w:hAnsi="Cambria Math" w:cstheme="minorHAnsi"/>
                    </w:rPr>
                    <m:t xml:space="preserve">  47&lt;</m:t>
                  </m:r>
                  <m:r>
                    <m:rPr>
                      <m:nor/>
                    </m:rPr>
                    <w:rPr>
                      <w:rFonts w:ascii="Cambria Math" w:eastAsia="Times New Roman" w:hAnsi="Cambria Math" w:cstheme="minorHAnsi"/>
                    </w:rPr>
                    <m:t>Re</m:t>
                  </m:r>
                  <m:r>
                    <w:rPr>
                      <w:rFonts w:ascii="Cambria Math" w:eastAsia="Times New Roman" w:hAnsi="Cambria Math" w:cstheme="minorHAnsi"/>
                    </w:rPr>
                    <m:t>&lt;180</m:t>
                  </m:r>
                </w:del>
              </m:oMath>
            </m:oMathPara>
          </w:p>
        </w:tc>
        <w:tc>
          <w:tcPr>
            <w:tcW w:w="936" w:type="dxa"/>
          </w:tcPr>
          <w:p w14:paraId="36224D4A" w14:textId="77777777" w:rsidR="00AC15E7" w:rsidRDefault="00AC15E7" w:rsidP="00AC15E7">
            <w:pPr>
              <w:pStyle w:val="ListParagraph"/>
              <w:widowControl/>
              <w:numPr>
                <w:ilvl w:val="0"/>
                <w:numId w:val="6"/>
              </w:numPr>
              <w:autoSpaceDE/>
              <w:autoSpaceDN/>
              <w:adjustRightInd/>
              <w:spacing w:before="120" w:after="120"/>
              <w:jc w:val="right"/>
            </w:pPr>
            <w:r>
              <w:t xml:space="preserve"> </w:t>
            </w:r>
            <w:commentRangeEnd w:id="384"/>
            <w:r w:rsidR="00BB03E3">
              <w:rPr>
                <w:rStyle w:val="CommentReference"/>
                <w:rFonts w:asciiTheme="minorHAnsi" w:eastAsiaTheme="minorHAnsi" w:hAnsiTheme="minorHAnsi" w:cstheme="minorBidi"/>
                <w:color w:val="auto"/>
                <w:lang w:eastAsia="en-US"/>
              </w:rPr>
              <w:commentReference w:id="384"/>
            </w:r>
            <w:r w:rsidR="00A12D3D">
              <w:rPr>
                <w:rStyle w:val="CommentReference"/>
                <w:rFonts w:asciiTheme="minorHAnsi" w:eastAsiaTheme="minorHAnsi" w:hAnsiTheme="minorHAnsi" w:cstheme="minorBidi"/>
                <w:color w:val="auto"/>
                <w:lang w:eastAsia="en-US"/>
              </w:rPr>
              <w:commentReference w:id="375"/>
            </w:r>
          </w:p>
        </w:tc>
      </w:tr>
    </w:tbl>
    <w:commentRangeEnd w:id="375"/>
    <w:p w14:paraId="46C9754F" w14:textId="2A9B113E" w:rsidR="00AC15E7" w:rsidRDefault="00AC15E7" w:rsidP="00AC15E7">
      <w:pPr>
        <w:rPr>
          <w:rFonts w:cstheme="minorHAnsi"/>
          <w:color w:val="000000" w:themeColor="text1"/>
        </w:rPr>
      </w:pPr>
      <w:del w:id="392" w:author="Ricardo Mejia-Alvarez" w:date="2017-02-27T10:04:00Z">
        <w:r w:rsidDel="001F32B1">
          <w:rPr>
            <w:rFonts w:cstheme="minorHAnsi"/>
            <w:color w:val="000000" w:themeColor="text1"/>
          </w:rPr>
          <w:delText>In the present case</w:delText>
        </w:r>
      </w:del>
      <w:ins w:id="393" w:author="Ricardo Mejia-Alvarez" w:date="2017-02-27T10:04:00Z">
        <w:r w:rsidR="001F32B1">
          <w:rPr>
            <w:rFonts w:cstheme="minorHAnsi"/>
            <w:color w:val="000000" w:themeColor="text1"/>
          </w:rPr>
          <w:t xml:space="preserve">From which </w:t>
        </w:r>
      </w:ins>
      <w:del w:id="394" w:author="Ricardo Mejia-Alvarez" w:date="2017-02-27T10:05:00Z">
        <w:r w:rsidDel="001F32B1">
          <w:rPr>
            <w:rFonts w:cstheme="minorHAnsi"/>
            <w:color w:val="000000" w:themeColor="text1"/>
          </w:rPr>
          <w:delText xml:space="preserve">, </w:delText>
        </w:r>
      </w:del>
      <w:r>
        <w:rPr>
          <w:rFonts w:cstheme="minorHAnsi"/>
          <w:color w:val="000000" w:themeColor="text1"/>
        </w:rPr>
        <w:t>we obtain: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0"/>
        <w:gridCol w:w="936"/>
      </w:tblGrid>
      <w:tr w:rsidR="00AC15E7" w14:paraId="3A44383C" w14:textId="77777777" w:rsidTr="00D248B1">
        <w:trPr>
          <w:trHeight w:val="468"/>
        </w:trPr>
        <w:tc>
          <w:tcPr>
            <w:tcW w:w="8640" w:type="dxa"/>
          </w:tcPr>
          <w:p w14:paraId="39A644B8" w14:textId="77777777" w:rsidR="00AC15E7" w:rsidRPr="00CC551C" w:rsidRDefault="00AC15E7" w:rsidP="008038C8">
            <w:pPr>
              <w:spacing w:before="120" w:after="120"/>
            </w:pPr>
            <m:oMathPara>
              <m:oMathParaPr>
                <m:jc m:val="left"/>
              </m:oMathParaPr>
              <m:oMath>
                <m:r>
                  <m:rPr>
                    <m:sty m:val="p"/>
                  </m:rPr>
                  <w:rPr>
                    <w:rFonts w:ascii="Cambria Math" w:hAnsi="Cambria Math"/>
                  </w:rPr>
                  <m:t>St</m:t>
                </m:r>
                <m:r>
                  <w:rPr>
                    <w:rFonts w:ascii="Cambria Math" w:hAnsi="Cambria Math"/>
                  </w:rPr>
                  <m:t>=0.172</m:t>
                </m:r>
              </m:oMath>
            </m:oMathPara>
          </w:p>
        </w:tc>
        <w:tc>
          <w:tcPr>
            <w:tcW w:w="936" w:type="dxa"/>
          </w:tcPr>
          <w:p w14:paraId="3AA72BB3" w14:textId="77777777" w:rsidR="00AC15E7" w:rsidRDefault="00AC15E7" w:rsidP="00AC15E7">
            <w:pPr>
              <w:pStyle w:val="ListParagraph"/>
              <w:widowControl/>
              <w:numPr>
                <w:ilvl w:val="0"/>
                <w:numId w:val="6"/>
              </w:numPr>
              <w:autoSpaceDE/>
              <w:autoSpaceDN/>
              <w:adjustRightInd/>
              <w:spacing w:before="120" w:after="120"/>
              <w:jc w:val="right"/>
            </w:pPr>
            <w:bookmarkStart w:id="395" w:name="_Ref473160232"/>
            <w:r>
              <w:t xml:space="preserve"> </w:t>
            </w:r>
            <w:bookmarkEnd w:id="395"/>
          </w:p>
        </w:tc>
      </w:tr>
    </w:tbl>
    <w:p w14:paraId="0888EF15" w14:textId="62932667" w:rsidR="00AC15E7" w:rsidRDefault="00D248B1" w:rsidP="004A2EC6">
      <w:pPr>
        <w:rPr>
          <w:rFonts w:cstheme="minorHAnsi"/>
          <w:color w:val="000000" w:themeColor="text1"/>
        </w:rPr>
      </w:pPr>
      <w:r>
        <w:rPr>
          <w:rFonts w:cstheme="minorHAnsi"/>
        </w:rPr>
        <w:t xml:space="preserve">After comparing this estimation with our experimental result (see </w:t>
      </w:r>
      <w:r w:rsidR="005736A5">
        <w:rPr>
          <w:rFonts w:cstheme="minorHAnsi"/>
        </w:rPr>
        <w:t xml:space="preserve">table </w:t>
      </w:r>
      <w:del w:id="396" w:author="Ricardo Mejia-Alvarez" w:date="2017-02-27T09:55:00Z">
        <w:r w:rsidR="005736A5" w:rsidDel="00561FE5">
          <w:rPr>
            <w:rFonts w:cstheme="minorHAnsi"/>
          </w:rPr>
          <w:delText xml:space="preserve">1 </w:delText>
        </w:r>
      </w:del>
      <w:ins w:id="397" w:author="Ricardo Mejia-Alvarez" w:date="2017-02-27T09:55:00Z">
        <w:r w:rsidR="00561FE5">
          <w:rPr>
            <w:rFonts w:cstheme="minorHAnsi"/>
          </w:rPr>
          <w:t xml:space="preserve">2 </w:t>
        </w:r>
      </w:ins>
      <w:r>
        <w:rPr>
          <w:rFonts w:cstheme="minorHAnsi"/>
        </w:rPr>
        <w:t xml:space="preserve">for reference), </w:t>
      </w:r>
      <w:r w:rsidR="00AC15E7">
        <w:rPr>
          <w:rFonts w:cstheme="minorHAnsi"/>
        </w:rPr>
        <w:t>we can conclude that our experiment offered a satisfactory result.</w:t>
      </w:r>
      <w:r w:rsidR="00066B1B">
        <w:rPr>
          <w:rFonts w:cstheme="minorHAnsi"/>
        </w:rPr>
        <w:t xml:space="preserve"> Figure </w:t>
      </w:r>
      <w:r w:rsidR="003F23E1">
        <w:rPr>
          <w:rFonts w:cstheme="minorHAnsi"/>
        </w:rPr>
        <w:t>5 shows a set of experimental results compared with</w:t>
      </w:r>
      <w:r w:rsidR="00D60F88">
        <w:rPr>
          <w:rFonts w:cstheme="minorHAnsi"/>
        </w:rPr>
        <w:t xml:space="preserve"> the predictions of</w:t>
      </w:r>
      <w:r w:rsidR="003F23E1">
        <w:rPr>
          <w:rFonts w:cstheme="minorHAnsi"/>
        </w:rPr>
        <w:t xml:space="preserve"> equation (</w:t>
      </w:r>
      <w:del w:id="398" w:author="Microsoft Office User" w:date="2017-03-06T14:14:00Z">
        <w:r w:rsidR="003F23E1" w:rsidDel="00FC652B">
          <w:rPr>
            <w:rFonts w:cstheme="minorHAnsi"/>
          </w:rPr>
          <w:delText>6</w:delText>
        </w:r>
      </w:del>
      <w:ins w:id="399" w:author="Microsoft Office User" w:date="2017-03-06T14:14:00Z">
        <w:r w:rsidR="00FC652B">
          <w:rPr>
            <w:rFonts w:cstheme="minorHAnsi"/>
          </w:rPr>
          <w:t>7</w:t>
        </w:r>
      </w:ins>
      <w:r w:rsidR="003F23E1">
        <w:rPr>
          <w:rFonts w:cstheme="minorHAnsi"/>
        </w:rPr>
        <w:t>)</w:t>
      </w:r>
      <w:r w:rsidR="00D60F88">
        <w:rPr>
          <w:rFonts w:cstheme="minorHAnsi"/>
        </w:rPr>
        <w:t>.</w:t>
      </w:r>
    </w:p>
    <w:p w14:paraId="0D5E219D" w14:textId="77777777" w:rsidR="00FA0D66" w:rsidRDefault="009311DE" w:rsidP="009311DE">
      <w:r>
        <w:rPr>
          <w:b/>
          <w:sz w:val="28"/>
        </w:rPr>
        <w:t xml:space="preserve">Summary </w:t>
      </w:r>
    </w:p>
    <w:p w14:paraId="3342048D" w14:textId="293A250F" w:rsidR="00FA0D66" w:rsidRDefault="00FA0D66" w:rsidP="00FA0D66">
      <w:pPr>
        <w:rPr>
          <w:rFonts w:cstheme="minorHAnsi"/>
          <w:color w:val="000000" w:themeColor="text1"/>
        </w:rPr>
      </w:pPr>
      <w:r>
        <w:rPr>
          <w:rFonts w:cstheme="minorHAnsi"/>
          <w:color w:val="000000" w:themeColor="text1"/>
        </w:rPr>
        <w:t>In this study, the usage of hydrogen bubbles was demonstrated to extract qualitative and quantitative information from images of flow around a circular cylinder. The quantitative information extracted from these experiments included the free-stream velocity (</w:t>
      </w:r>
      <m:oMath>
        <m:sSub>
          <m:sSubPr>
            <m:ctrlPr>
              <w:rPr>
                <w:rFonts w:ascii="Cambria Math" w:hAnsi="Cambria Math"/>
                <w:i/>
              </w:rPr>
            </m:ctrlPr>
          </m:sSubPr>
          <m:e>
            <m:r>
              <w:rPr>
                <w:rFonts w:ascii="Cambria Math" w:hAnsi="Cambria Math"/>
              </w:rPr>
              <m:t>U</m:t>
            </m:r>
          </m:e>
          <m:sub>
            <m:r>
              <w:rPr>
                <w:rFonts w:ascii="Cambria Math" w:hAnsi="Cambria Math"/>
              </w:rPr>
              <m:t>∞</m:t>
            </m:r>
          </m:sub>
        </m:sSub>
      </m:oMath>
      <w:r>
        <w:rPr>
          <w:rFonts w:cstheme="minorHAnsi"/>
        </w:rPr>
        <w:t>), vortex-shedding frequency (</w:t>
      </w:r>
      <m:oMath>
        <m:r>
          <w:rPr>
            <w:rFonts w:ascii="Cambria Math" w:hAnsi="Cambria Math" w:cstheme="minorHAnsi"/>
          </w:rPr>
          <m:t>f</m:t>
        </m:r>
      </m:oMath>
      <w:r>
        <w:rPr>
          <w:rFonts w:cstheme="minorHAnsi"/>
        </w:rPr>
        <w:t xml:space="preserve">), </w:t>
      </w:r>
      <w:r>
        <w:rPr>
          <w:rFonts w:cstheme="minorHAnsi"/>
          <w:color w:val="000000" w:themeColor="text1"/>
        </w:rPr>
        <w:t xml:space="preserve">Reynolds number (Re), and the </w:t>
      </w:r>
      <w:proofErr w:type="spellStart"/>
      <w:r>
        <w:rPr>
          <w:rFonts w:cstheme="minorHAnsi"/>
          <w:color w:val="000000" w:themeColor="text1"/>
        </w:rPr>
        <w:t>Strouhal</w:t>
      </w:r>
      <w:proofErr w:type="spellEnd"/>
      <w:r>
        <w:rPr>
          <w:rFonts w:cstheme="minorHAnsi"/>
          <w:color w:val="000000" w:themeColor="text1"/>
        </w:rPr>
        <w:t xml:space="preserve"> number (St). In particular, the results for St vs Re exhibited very good agreement with previous studies [</w:t>
      </w:r>
      <w:ins w:id="400" w:author="Microsoft Office User" w:date="2017-03-06T14:14:00Z">
        <w:r w:rsidR="00FC652B">
          <w:rPr>
            <w:rFonts w:cstheme="minorHAnsi"/>
            <w:color w:val="000000" w:themeColor="text1"/>
          </w:rPr>
          <w:t>3</w:t>
        </w:r>
      </w:ins>
      <w:del w:id="401" w:author="Microsoft Office User" w:date="2017-03-06T14:14:00Z">
        <w:r w:rsidR="00AF4169" w:rsidDel="00FC652B">
          <w:rPr>
            <w:rFonts w:cstheme="minorHAnsi"/>
            <w:color w:val="000000" w:themeColor="text1"/>
          </w:rPr>
          <w:fldChar w:fldCharType="begin"/>
        </w:r>
        <w:r w:rsidR="00AF4169" w:rsidDel="00FC652B">
          <w:rPr>
            <w:rFonts w:cstheme="minorHAnsi"/>
            <w:color w:val="000000" w:themeColor="text1"/>
          </w:rPr>
          <w:delInstrText xml:space="preserve"> REF _Ref473663845 \r \h </w:delInstrText>
        </w:r>
        <w:r w:rsidR="00AF4169" w:rsidDel="00FC652B">
          <w:rPr>
            <w:rFonts w:cstheme="minorHAnsi"/>
            <w:color w:val="000000" w:themeColor="text1"/>
          </w:rPr>
        </w:r>
        <w:r w:rsidR="00AF4169" w:rsidDel="00FC652B">
          <w:rPr>
            <w:rFonts w:cstheme="minorHAnsi"/>
            <w:color w:val="000000" w:themeColor="text1"/>
          </w:rPr>
          <w:fldChar w:fldCharType="separate"/>
        </w:r>
      </w:del>
      <w:ins w:id="402" w:author="Ricardo Mejia-Alvarez" w:date="2017-02-27T10:21:00Z">
        <w:del w:id="403" w:author="Microsoft Office User" w:date="2017-03-06T14:14:00Z">
          <w:r w:rsidR="00A75FE7" w:rsidDel="00FC652B">
            <w:rPr>
              <w:rFonts w:cstheme="minorHAnsi"/>
              <w:color w:val="000000" w:themeColor="text1"/>
            </w:rPr>
            <w:delText>11</w:delText>
          </w:r>
        </w:del>
      </w:ins>
      <w:del w:id="404" w:author="Microsoft Office User" w:date="2017-03-06T14:14:00Z">
        <w:r w:rsidR="00AF4169" w:rsidDel="00FC652B">
          <w:rPr>
            <w:rFonts w:cstheme="minorHAnsi"/>
            <w:color w:val="000000" w:themeColor="text1"/>
          </w:rPr>
          <w:delText>6</w:delText>
        </w:r>
        <w:r w:rsidR="00AF4169" w:rsidDel="00FC652B">
          <w:rPr>
            <w:rFonts w:cstheme="minorHAnsi"/>
            <w:color w:val="000000" w:themeColor="text1"/>
          </w:rPr>
          <w:fldChar w:fldCharType="end"/>
        </w:r>
      </w:del>
      <w:r>
        <w:rPr>
          <w:rFonts w:cstheme="minorHAnsi"/>
          <w:color w:val="000000" w:themeColor="text1"/>
        </w:rPr>
        <w:t>].</w:t>
      </w:r>
    </w:p>
    <w:p w14:paraId="75B15CAC" w14:textId="06B5737C" w:rsidR="00FA0D66" w:rsidRDefault="00FA0D66" w:rsidP="00FA0D66">
      <w:r>
        <w:rPr>
          <w:rFonts w:cstheme="minorHAnsi"/>
          <w:color w:val="000000" w:themeColor="text1"/>
        </w:rPr>
        <w:t xml:space="preserve">Due to the slow velocity used in the current experiments, perturbations in the bubble sheet produce a streaky bubble layer. These streaks are basically </w:t>
      </w:r>
      <w:proofErr w:type="spellStart"/>
      <w:r>
        <w:rPr>
          <w:rFonts w:cstheme="minorHAnsi"/>
          <w:color w:val="000000" w:themeColor="text1"/>
        </w:rPr>
        <w:t>streaklines</w:t>
      </w:r>
      <w:proofErr w:type="spellEnd"/>
      <w:r>
        <w:rPr>
          <w:rFonts w:cstheme="minorHAnsi"/>
          <w:color w:val="000000" w:themeColor="text1"/>
        </w:rPr>
        <w:t xml:space="preserve">. As the hydrogen bubble sheet travels downstream, these </w:t>
      </w:r>
      <w:proofErr w:type="spellStart"/>
      <w:r>
        <w:rPr>
          <w:rFonts w:cstheme="minorHAnsi"/>
          <w:color w:val="000000" w:themeColor="text1"/>
        </w:rPr>
        <w:t>streaklines</w:t>
      </w:r>
      <w:proofErr w:type="spellEnd"/>
      <w:r>
        <w:rPr>
          <w:rFonts w:cstheme="minorHAnsi"/>
          <w:color w:val="000000" w:themeColor="text1"/>
        </w:rPr>
        <w:t xml:space="preserve"> thicken and become more irregular. This is the result of turbulence intensity in the free-stream. The effect is attenuated as the velocity of the tunnel is increased since the bubbles leave the test section before presenting a significant dispersion. </w:t>
      </w:r>
      <w:proofErr w:type="spellStart"/>
      <w:r>
        <w:rPr>
          <w:rFonts w:cstheme="minorHAnsi"/>
          <w:color w:val="000000" w:themeColor="text1"/>
        </w:rPr>
        <w:t>Streaklines</w:t>
      </w:r>
      <w:proofErr w:type="spellEnd"/>
      <w:r>
        <w:rPr>
          <w:rFonts w:cstheme="minorHAnsi"/>
          <w:color w:val="000000" w:themeColor="text1"/>
        </w:rPr>
        <w:t xml:space="preserve"> can also be produced at pre-selected locations by coating the wire while leaving small parts of it exposed to water.</w:t>
      </w:r>
    </w:p>
    <w:p w14:paraId="62EBD5EC" w14:textId="2CA14CA6" w:rsidR="00760C9B" w:rsidRDefault="009311DE" w:rsidP="009311DE">
      <w:commentRangeStart w:id="405"/>
      <w:commentRangeStart w:id="406"/>
      <w:r w:rsidRPr="0051701C">
        <w:rPr>
          <w:b/>
          <w:sz w:val="28"/>
        </w:rPr>
        <w:t>Applications</w:t>
      </w:r>
      <w:r w:rsidR="00FC1C9F">
        <w:t xml:space="preserve"> </w:t>
      </w:r>
      <w:commentRangeEnd w:id="405"/>
      <w:r w:rsidR="005F3337">
        <w:rPr>
          <w:rStyle w:val="CommentReference"/>
        </w:rPr>
        <w:commentReference w:id="405"/>
      </w:r>
      <w:commentRangeEnd w:id="406"/>
      <w:r w:rsidR="008D10AE">
        <w:rPr>
          <w:rStyle w:val="CommentReference"/>
        </w:rPr>
        <w:commentReference w:id="406"/>
      </w:r>
    </w:p>
    <w:p w14:paraId="1BE86167" w14:textId="402393F8" w:rsidR="00936DBA" w:rsidRDefault="00936DBA" w:rsidP="00936DBA">
      <w:r w:rsidRPr="00AB0459">
        <w:t xml:space="preserve">The </w:t>
      </w:r>
      <w:r>
        <w:t>current flow behavior is directly applicable to flow past engineering structures such as the pillars of bridges and offshore oil-rigs, wind turbine towers, or power line poles to name a few. And in fact, this behavior is exhibited by bluff bodies with geometries other than cylindrical such as sky scrapers. Given that vortices generate fluid-structure interactions that make structures oscillate, knowing the vortex shedding frequencies at which a given structure will be exposed is critical for its design. In that regard, the engineer has to make sure that the natural frequency of the structure is not such that it will resonate with the vortex shedding frequency, because this effect will inevitably lead to catastrophic failure of the structure. Using appropriate scaling laws [</w:t>
      </w:r>
      <w:r>
        <w:fldChar w:fldCharType="begin"/>
      </w:r>
      <w:r>
        <w:instrText xml:space="preserve"> REF _Ref473665414 \r \h </w:instrText>
      </w:r>
      <w:r>
        <w:fldChar w:fldCharType="separate"/>
      </w:r>
      <w:ins w:id="407" w:author="Ricardo Mejia-Alvarez" w:date="2017-02-27T10:21:00Z">
        <w:r w:rsidR="00A75FE7">
          <w:t>1</w:t>
        </w:r>
        <w:del w:id="408" w:author="Microsoft Office User" w:date="2017-03-06T14:17:00Z">
          <w:r w:rsidR="00A75FE7" w:rsidDel="00CE4109">
            <w:delText>2</w:delText>
          </w:r>
        </w:del>
      </w:ins>
      <w:del w:id="409" w:author="Microsoft Office User" w:date="2017-03-06T14:17:00Z">
        <w:r w:rsidDel="00CE4109">
          <w:delText>7</w:delText>
        </w:r>
      </w:del>
      <w:ins w:id="410" w:author="Microsoft Office User" w:date="2017-03-06T14:17:00Z">
        <w:r w:rsidR="00CE4109">
          <w:t>0</w:t>
        </w:r>
      </w:ins>
      <w:r>
        <w:fldChar w:fldCharType="end"/>
      </w:r>
      <w:r>
        <w:t xml:space="preserve">] and hydrogen bubbles in a water tunnel, an engineer can simulate the interaction of flow with a structure prior to its construction to make sure that its design is safe or to find out if it needs any modifications. </w:t>
      </w:r>
    </w:p>
    <w:p w14:paraId="7BF749AB" w14:textId="7F8B4B80" w:rsidR="00936DBA" w:rsidRDefault="00936DBA" w:rsidP="00936DBA">
      <w:r>
        <w:t xml:space="preserve">Besides bluff bodies, hydrogen bubble visualization is a very powerful tool to study flow around streamlined bodies such as airfoils or ship hulls. By making use of flow lines generated with this technique, one can determine parameters such as the angle of attack at which stall takes place, or even estimate lift characteristics based on flow velocity. More importantly, the pattern of distortion of fluid lines will help the engineer to optimize its design. </w:t>
      </w:r>
    </w:p>
    <w:p w14:paraId="58D214D7" w14:textId="77777777" w:rsidR="00936DBA" w:rsidRPr="00AB0459" w:rsidRDefault="00936DBA" w:rsidP="00936DBA">
      <w:r>
        <w:t>Visualization with hydrogen bubbles is not restricted to external flows like the above mentioned. This method can also be used to observe the flow through open channels or fully confined flow systems. In the latter case, the walls will need to be transparent to ensure optical access. For example, if one is interested in designing a flow diffuser for sub-sonic flow, hydrogen bubbles can be used to determine geometric and flow conditions for which the diffuser will exhibit flow separation and instability. Based on those observations, the design could be experimentally optimized to ensure its proper functionality.</w:t>
      </w:r>
    </w:p>
    <w:p w14:paraId="0E764F5B" w14:textId="77777777" w:rsidR="00936DBA" w:rsidRPr="00E8171E" w:rsidRDefault="00936DBA" w:rsidP="00936DBA"/>
    <w:p w14:paraId="0C7AA3BE" w14:textId="5B8C5390" w:rsidR="009311DE" w:rsidRPr="00AB0459" w:rsidRDefault="009311DE" w:rsidP="009311DE"/>
    <w:p w14:paraId="687F6F0F" w14:textId="47AD974C" w:rsidR="00AE7FCE" w:rsidRDefault="000B1046" w:rsidP="00B92B27">
      <w:r w:rsidRPr="000B1046">
        <w:rPr>
          <w:b/>
          <w:sz w:val="28"/>
          <w:szCs w:val="28"/>
        </w:rPr>
        <w:t>Materials List</w:t>
      </w:r>
      <w:r>
        <w:t xml:space="preserve"> </w:t>
      </w:r>
    </w:p>
    <w:p w14:paraId="58C464ED" w14:textId="77777777" w:rsidR="00AE7FCE" w:rsidRDefault="00AE7FCE"/>
    <w:tbl>
      <w:tblPr>
        <w:tblW w:w="10260" w:type="dxa"/>
        <w:jc w:val="center"/>
        <w:tblLayout w:type="fixed"/>
        <w:tblLook w:val="04A0" w:firstRow="1" w:lastRow="0" w:firstColumn="1" w:lastColumn="0" w:noHBand="0" w:noVBand="1"/>
      </w:tblPr>
      <w:tblGrid>
        <w:gridCol w:w="2790"/>
        <w:gridCol w:w="1440"/>
        <w:gridCol w:w="1530"/>
        <w:gridCol w:w="4500"/>
      </w:tblGrid>
      <w:tr w:rsidR="00681DE9" w:rsidRPr="00583BBA" w14:paraId="0B36359E" w14:textId="77777777" w:rsidTr="00B92B27">
        <w:trPr>
          <w:trHeight w:val="300"/>
          <w:jc w:val="center"/>
        </w:trPr>
        <w:tc>
          <w:tcPr>
            <w:tcW w:w="279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638101"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Name</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6C58BCAE"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Company</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234B5DB1"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Catalog Number</w:t>
            </w:r>
          </w:p>
        </w:tc>
        <w:tc>
          <w:tcPr>
            <w:tcW w:w="4500" w:type="dxa"/>
            <w:tcBorders>
              <w:top w:val="single" w:sz="4" w:space="0" w:color="auto"/>
              <w:left w:val="nil"/>
              <w:bottom w:val="single" w:sz="4" w:space="0" w:color="auto"/>
              <w:right w:val="single" w:sz="4" w:space="0" w:color="auto"/>
            </w:tcBorders>
            <w:shd w:val="clear" w:color="auto" w:fill="auto"/>
            <w:vAlign w:val="bottom"/>
            <w:hideMark/>
          </w:tcPr>
          <w:p w14:paraId="1D561A28"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Comments</w:t>
            </w:r>
          </w:p>
        </w:tc>
      </w:tr>
      <w:tr w:rsidR="00681DE9" w:rsidRPr="00583BBA" w14:paraId="72282DDE" w14:textId="77777777" w:rsidTr="00B92B27">
        <w:trPr>
          <w:trHeight w:val="300"/>
          <w:jc w:val="center"/>
        </w:trPr>
        <w:tc>
          <w:tcPr>
            <w:tcW w:w="2790" w:type="dxa"/>
            <w:tcBorders>
              <w:top w:val="nil"/>
              <w:left w:val="single" w:sz="4" w:space="0" w:color="auto"/>
              <w:bottom w:val="single" w:sz="4" w:space="0" w:color="auto"/>
              <w:right w:val="single" w:sz="4" w:space="0" w:color="auto"/>
            </w:tcBorders>
            <w:shd w:val="clear" w:color="auto" w:fill="auto"/>
            <w:vAlign w:val="bottom"/>
            <w:hideMark/>
          </w:tcPr>
          <w:p w14:paraId="39B3B402"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Equipment</w:t>
            </w:r>
          </w:p>
        </w:tc>
        <w:tc>
          <w:tcPr>
            <w:tcW w:w="1440" w:type="dxa"/>
            <w:tcBorders>
              <w:top w:val="nil"/>
              <w:left w:val="nil"/>
              <w:bottom w:val="single" w:sz="4" w:space="0" w:color="auto"/>
              <w:right w:val="single" w:sz="4" w:space="0" w:color="auto"/>
            </w:tcBorders>
            <w:shd w:val="clear" w:color="auto" w:fill="auto"/>
            <w:noWrap/>
            <w:vAlign w:val="bottom"/>
            <w:hideMark/>
          </w:tcPr>
          <w:p w14:paraId="3E0D80C0"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14:paraId="27111F4B"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 </w:t>
            </w:r>
          </w:p>
        </w:tc>
        <w:tc>
          <w:tcPr>
            <w:tcW w:w="4500" w:type="dxa"/>
            <w:tcBorders>
              <w:top w:val="nil"/>
              <w:left w:val="nil"/>
              <w:bottom w:val="single" w:sz="4" w:space="0" w:color="auto"/>
              <w:right w:val="single" w:sz="4" w:space="0" w:color="auto"/>
            </w:tcBorders>
            <w:shd w:val="clear" w:color="auto" w:fill="auto"/>
            <w:vAlign w:val="bottom"/>
            <w:hideMark/>
          </w:tcPr>
          <w:p w14:paraId="56EA360B" w14:textId="77777777" w:rsidR="00681DE9" w:rsidRPr="00AB0BBF" w:rsidRDefault="00681DE9" w:rsidP="00681DE9">
            <w:pPr>
              <w:spacing w:after="0"/>
              <w:rPr>
                <w:rFonts w:ascii="Cambria" w:eastAsia="Times New Roman" w:hAnsi="Cambria" w:cs="Times New Roman"/>
                <w:b/>
                <w:bCs/>
                <w:color w:val="3A3A3A"/>
                <w:sz w:val="20"/>
                <w:szCs w:val="20"/>
              </w:rPr>
            </w:pPr>
            <w:r w:rsidRPr="00AB0BBF">
              <w:rPr>
                <w:rFonts w:ascii="Cambria" w:eastAsia="Times New Roman" w:hAnsi="Cambria" w:cs="Times New Roman"/>
                <w:b/>
                <w:bCs/>
                <w:color w:val="3A3A3A"/>
                <w:sz w:val="20"/>
                <w:szCs w:val="20"/>
              </w:rPr>
              <w:t> </w:t>
            </w:r>
          </w:p>
        </w:tc>
      </w:tr>
      <w:tr w:rsidR="00681DE9" w:rsidRPr="00583BBA" w14:paraId="2558AA1A" w14:textId="77777777" w:rsidTr="00B92B27">
        <w:trPr>
          <w:trHeight w:val="300"/>
          <w:jc w:val="center"/>
        </w:trPr>
        <w:tc>
          <w:tcPr>
            <w:tcW w:w="2790" w:type="dxa"/>
            <w:tcBorders>
              <w:top w:val="nil"/>
              <w:left w:val="single" w:sz="4" w:space="0" w:color="auto"/>
              <w:bottom w:val="single" w:sz="4" w:space="0" w:color="auto"/>
              <w:right w:val="single" w:sz="4" w:space="0" w:color="auto"/>
            </w:tcBorders>
            <w:shd w:val="clear" w:color="auto" w:fill="auto"/>
            <w:vAlign w:val="bottom"/>
            <w:hideMark/>
          </w:tcPr>
          <w:p w14:paraId="0A7490BE" w14:textId="1689C92E" w:rsidR="00681DE9" w:rsidRPr="00AB0BBF" w:rsidRDefault="00AE7FCE"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DC power supply</w:t>
            </w:r>
          </w:p>
        </w:tc>
        <w:tc>
          <w:tcPr>
            <w:tcW w:w="1440" w:type="dxa"/>
            <w:tcBorders>
              <w:top w:val="nil"/>
              <w:left w:val="nil"/>
              <w:bottom w:val="single" w:sz="4" w:space="0" w:color="auto"/>
              <w:right w:val="single" w:sz="4" w:space="0" w:color="auto"/>
            </w:tcBorders>
            <w:shd w:val="clear" w:color="auto" w:fill="auto"/>
            <w:noWrap/>
            <w:vAlign w:val="bottom"/>
            <w:hideMark/>
          </w:tcPr>
          <w:p w14:paraId="34E17C80" w14:textId="676EB483" w:rsidR="00681DE9" w:rsidRPr="00AB0BBF" w:rsidRDefault="00AE7FCE"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Hewlett Packard</w:t>
            </w:r>
          </w:p>
        </w:tc>
        <w:tc>
          <w:tcPr>
            <w:tcW w:w="1530" w:type="dxa"/>
            <w:tcBorders>
              <w:top w:val="nil"/>
              <w:left w:val="nil"/>
              <w:bottom w:val="single" w:sz="4" w:space="0" w:color="auto"/>
              <w:right w:val="single" w:sz="4" w:space="0" w:color="auto"/>
            </w:tcBorders>
            <w:shd w:val="clear" w:color="auto" w:fill="auto"/>
            <w:noWrap/>
            <w:vAlign w:val="bottom"/>
            <w:hideMark/>
          </w:tcPr>
          <w:p w14:paraId="49720C2C" w14:textId="1D0FE86C" w:rsidR="00681DE9" w:rsidRPr="00AB0BBF" w:rsidRDefault="00AE7FCE"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E3612A</w:t>
            </w:r>
            <w:r w:rsidR="00681DE9" w:rsidRPr="00AB0BBF">
              <w:rPr>
                <w:rFonts w:ascii="Cambria" w:eastAsia="Times New Roman" w:hAnsi="Cambria" w:cs="Times New Roman"/>
                <w:color w:val="3A3A3A"/>
                <w:sz w:val="20"/>
                <w:szCs w:val="20"/>
              </w:rPr>
              <w:t> </w:t>
            </w:r>
          </w:p>
        </w:tc>
        <w:tc>
          <w:tcPr>
            <w:tcW w:w="4500" w:type="dxa"/>
            <w:tcBorders>
              <w:top w:val="nil"/>
              <w:left w:val="nil"/>
              <w:bottom w:val="single" w:sz="4" w:space="0" w:color="auto"/>
              <w:right w:val="single" w:sz="4" w:space="0" w:color="auto"/>
            </w:tcBorders>
            <w:shd w:val="clear" w:color="auto" w:fill="auto"/>
            <w:vAlign w:val="bottom"/>
            <w:hideMark/>
          </w:tcPr>
          <w:p w14:paraId="3749CD60" w14:textId="18BC8653" w:rsidR="00681DE9" w:rsidRPr="00AB0BBF" w:rsidRDefault="00681DE9" w:rsidP="00AE7FCE">
            <w:pPr>
              <w:spacing w:after="0"/>
              <w:rPr>
                <w:rFonts w:ascii="Cambria" w:eastAsia="Times New Roman" w:hAnsi="Cambria" w:cs="Times New Roman"/>
                <w:color w:val="3A3A3A"/>
                <w:sz w:val="20"/>
                <w:szCs w:val="20"/>
              </w:rPr>
            </w:pPr>
            <w:r w:rsidRPr="00AB0BBF">
              <w:rPr>
                <w:rFonts w:ascii="Cambria" w:eastAsia="Times New Roman" w:hAnsi="Cambria" w:cs="Times New Roman"/>
                <w:color w:val="3A3A3A"/>
                <w:sz w:val="20"/>
                <w:szCs w:val="20"/>
              </w:rPr>
              <w:t> </w:t>
            </w:r>
            <w:r w:rsidR="00AE7FCE">
              <w:rPr>
                <w:rFonts w:ascii="Cambria" w:eastAsia="Times New Roman" w:hAnsi="Cambria" w:cs="Times New Roman"/>
                <w:color w:val="3A3A3A"/>
                <w:sz w:val="20"/>
                <w:szCs w:val="20"/>
              </w:rPr>
              <w:t xml:space="preserve">Input: 120VAC; </w:t>
            </w:r>
            <w:r w:rsidR="00AE7FCE" w:rsidRPr="00AE7FCE">
              <w:rPr>
                <w:rFonts w:ascii="Cambria" w:eastAsia="Times New Roman" w:hAnsi="Cambria" w:cs="Times New Roman"/>
                <w:color w:val="3A3A3A"/>
                <w:sz w:val="20"/>
                <w:szCs w:val="20"/>
              </w:rPr>
              <w:t>Output: 0-60VDC, 0-0.5A</w:t>
            </w:r>
          </w:p>
        </w:tc>
      </w:tr>
      <w:tr w:rsidR="00681DE9" w:rsidRPr="00583BBA" w14:paraId="396610ED" w14:textId="77777777" w:rsidTr="00B92B27">
        <w:trPr>
          <w:trHeight w:val="300"/>
          <w:jc w:val="center"/>
        </w:trPr>
        <w:tc>
          <w:tcPr>
            <w:tcW w:w="2790" w:type="dxa"/>
            <w:tcBorders>
              <w:top w:val="nil"/>
              <w:left w:val="single" w:sz="4" w:space="0" w:color="auto"/>
              <w:bottom w:val="single" w:sz="4" w:space="0" w:color="auto"/>
              <w:right w:val="single" w:sz="4" w:space="0" w:color="auto"/>
            </w:tcBorders>
            <w:shd w:val="clear" w:color="auto" w:fill="auto"/>
            <w:vAlign w:val="bottom"/>
            <w:hideMark/>
          </w:tcPr>
          <w:p w14:paraId="55827332" w14:textId="44E74E17" w:rsidR="00681DE9" w:rsidRPr="00AB0BBF" w:rsidRDefault="00AE7FCE"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Signal generator</w:t>
            </w:r>
          </w:p>
        </w:tc>
        <w:tc>
          <w:tcPr>
            <w:tcW w:w="1440" w:type="dxa"/>
            <w:tcBorders>
              <w:top w:val="nil"/>
              <w:left w:val="nil"/>
              <w:bottom w:val="single" w:sz="4" w:space="0" w:color="auto"/>
              <w:right w:val="single" w:sz="4" w:space="0" w:color="auto"/>
            </w:tcBorders>
            <w:shd w:val="clear" w:color="auto" w:fill="auto"/>
            <w:noWrap/>
            <w:vAlign w:val="bottom"/>
            <w:hideMark/>
          </w:tcPr>
          <w:p w14:paraId="088A3782" w14:textId="6A607682" w:rsidR="00681DE9" w:rsidRPr="00AB0BBF" w:rsidRDefault="00AE7FCE" w:rsidP="00681DE9">
            <w:pPr>
              <w:spacing w:after="0"/>
              <w:rPr>
                <w:rFonts w:ascii="Cambria" w:eastAsia="Times New Roman" w:hAnsi="Cambria" w:cs="Times New Roman"/>
                <w:color w:val="3A3A3A"/>
                <w:sz w:val="20"/>
                <w:szCs w:val="20"/>
              </w:rPr>
            </w:pPr>
            <w:proofErr w:type="spellStart"/>
            <w:r>
              <w:rPr>
                <w:rFonts w:ascii="Cambria" w:eastAsia="Times New Roman" w:hAnsi="Cambria" w:cs="Times New Roman"/>
                <w:color w:val="3A3A3A"/>
                <w:sz w:val="20"/>
                <w:szCs w:val="20"/>
              </w:rPr>
              <w:t>Wavetek</w:t>
            </w:r>
            <w:proofErr w:type="spellEnd"/>
          </w:p>
        </w:tc>
        <w:tc>
          <w:tcPr>
            <w:tcW w:w="1530" w:type="dxa"/>
            <w:tcBorders>
              <w:top w:val="nil"/>
              <w:left w:val="nil"/>
              <w:bottom w:val="single" w:sz="4" w:space="0" w:color="auto"/>
              <w:right w:val="single" w:sz="4" w:space="0" w:color="auto"/>
            </w:tcBorders>
            <w:shd w:val="clear" w:color="auto" w:fill="auto"/>
            <w:noWrap/>
            <w:vAlign w:val="bottom"/>
            <w:hideMark/>
          </w:tcPr>
          <w:p w14:paraId="398030BF" w14:textId="0C3DC2B6" w:rsidR="00681DE9" w:rsidRPr="00AB0BBF" w:rsidRDefault="00AE7FCE"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19</w:t>
            </w:r>
          </w:p>
        </w:tc>
        <w:tc>
          <w:tcPr>
            <w:tcW w:w="4500" w:type="dxa"/>
            <w:tcBorders>
              <w:top w:val="nil"/>
              <w:left w:val="nil"/>
              <w:bottom w:val="single" w:sz="4" w:space="0" w:color="auto"/>
              <w:right w:val="single" w:sz="4" w:space="0" w:color="auto"/>
            </w:tcBorders>
            <w:shd w:val="clear" w:color="auto" w:fill="auto"/>
            <w:vAlign w:val="bottom"/>
            <w:hideMark/>
          </w:tcPr>
          <w:p w14:paraId="05DAE3E9" w14:textId="77777777" w:rsidR="00681DE9" w:rsidRPr="00AB0BBF" w:rsidRDefault="00681DE9" w:rsidP="00681DE9">
            <w:pPr>
              <w:spacing w:after="0"/>
              <w:rPr>
                <w:rFonts w:ascii="Cambria" w:eastAsia="Times New Roman" w:hAnsi="Cambria" w:cs="Times New Roman"/>
                <w:color w:val="3A3A3A"/>
                <w:sz w:val="20"/>
                <w:szCs w:val="20"/>
              </w:rPr>
            </w:pPr>
            <w:r w:rsidRPr="00AB0BBF">
              <w:rPr>
                <w:rFonts w:ascii="Cambria" w:eastAsia="Times New Roman" w:hAnsi="Cambria" w:cs="Times New Roman"/>
                <w:color w:val="3A3A3A"/>
                <w:sz w:val="20"/>
                <w:szCs w:val="20"/>
              </w:rPr>
              <w:t> </w:t>
            </w:r>
          </w:p>
        </w:tc>
      </w:tr>
      <w:tr w:rsidR="00681DE9" w:rsidRPr="00583BBA" w14:paraId="5C13BAF2" w14:textId="77777777" w:rsidTr="00B92B27">
        <w:trPr>
          <w:trHeight w:val="300"/>
          <w:jc w:val="center"/>
        </w:trPr>
        <w:tc>
          <w:tcPr>
            <w:tcW w:w="2790" w:type="dxa"/>
            <w:tcBorders>
              <w:top w:val="nil"/>
              <w:left w:val="single" w:sz="4" w:space="0" w:color="auto"/>
              <w:bottom w:val="single" w:sz="4" w:space="0" w:color="auto"/>
              <w:right w:val="single" w:sz="4" w:space="0" w:color="auto"/>
            </w:tcBorders>
            <w:shd w:val="clear" w:color="auto" w:fill="auto"/>
            <w:vAlign w:val="bottom"/>
            <w:hideMark/>
          </w:tcPr>
          <w:p w14:paraId="1BA41F2E" w14:textId="58343876" w:rsidR="00681DE9" w:rsidRPr="00AB0BBF" w:rsidRDefault="00AE7FCE"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Solid-state relay</w:t>
            </w:r>
          </w:p>
        </w:tc>
        <w:tc>
          <w:tcPr>
            <w:tcW w:w="1440" w:type="dxa"/>
            <w:tcBorders>
              <w:top w:val="nil"/>
              <w:left w:val="nil"/>
              <w:bottom w:val="single" w:sz="4" w:space="0" w:color="auto"/>
              <w:right w:val="single" w:sz="4" w:space="0" w:color="auto"/>
            </w:tcBorders>
            <w:shd w:val="clear" w:color="auto" w:fill="auto"/>
            <w:noWrap/>
            <w:vAlign w:val="bottom"/>
            <w:hideMark/>
          </w:tcPr>
          <w:p w14:paraId="024CDB57" w14:textId="1611B70C" w:rsidR="00681DE9" w:rsidRPr="00AB0BBF" w:rsidRDefault="00AE7FCE" w:rsidP="00681DE9">
            <w:pPr>
              <w:spacing w:after="0"/>
              <w:rPr>
                <w:rFonts w:ascii="Cambria" w:eastAsia="Times New Roman" w:hAnsi="Cambria" w:cs="Times New Roman"/>
                <w:color w:val="3A3A3A"/>
                <w:sz w:val="20"/>
                <w:szCs w:val="20"/>
              </w:rPr>
            </w:pPr>
            <w:proofErr w:type="spellStart"/>
            <w:r>
              <w:rPr>
                <w:rFonts w:ascii="Cambria" w:eastAsia="Times New Roman" w:hAnsi="Cambria" w:cs="Times New Roman"/>
                <w:color w:val="3A3A3A"/>
                <w:sz w:val="20"/>
                <w:szCs w:val="20"/>
              </w:rPr>
              <w:t>Magnecraft</w:t>
            </w:r>
            <w:proofErr w:type="spellEnd"/>
          </w:p>
        </w:tc>
        <w:tc>
          <w:tcPr>
            <w:tcW w:w="1530" w:type="dxa"/>
            <w:tcBorders>
              <w:top w:val="nil"/>
              <w:left w:val="nil"/>
              <w:bottom w:val="single" w:sz="4" w:space="0" w:color="auto"/>
              <w:right w:val="single" w:sz="4" w:space="0" w:color="auto"/>
            </w:tcBorders>
            <w:shd w:val="clear" w:color="auto" w:fill="auto"/>
            <w:noWrap/>
            <w:vAlign w:val="bottom"/>
            <w:hideMark/>
          </w:tcPr>
          <w:p w14:paraId="598751D9" w14:textId="40A7FDAF" w:rsidR="00681DE9" w:rsidRPr="00AB0BBF" w:rsidRDefault="00AE7FCE"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W171DIP-7DC</w:t>
            </w:r>
            <w:r w:rsidR="00681DE9" w:rsidRPr="00AB0BBF">
              <w:rPr>
                <w:rFonts w:ascii="Cambria" w:eastAsia="Times New Roman" w:hAnsi="Cambria" w:cs="Times New Roman"/>
                <w:color w:val="3A3A3A"/>
                <w:sz w:val="20"/>
                <w:szCs w:val="20"/>
              </w:rPr>
              <w:t> </w:t>
            </w:r>
          </w:p>
        </w:tc>
        <w:tc>
          <w:tcPr>
            <w:tcW w:w="4500" w:type="dxa"/>
            <w:tcBorders>
              <w:top w:val="nil"/>
              <w:left w:val="nil"/>
              <w:bottom w:val="single" w:sz="4" w:space="0" w:color="auto"/>
              <w:right w:val="single" w:sz="4" w:space="0" w:color="auto"/>
            </w:tcBorders>
            <w:shd w:val="clear" w:color="auto" w:fill="auto"/>
            <w:vAlign w:val="bottom"/>
            <w:hideMark/>
          </w:tcPr>
          <w:p w14:paraId="375BE959" w14:textId="07BBF081" w:rsidR="00681DE9" w:rsidRPr="00AB0BBF" w:rsidRDefault="00681DE9" w:rsidP="00681DE9">
            <w:pPr>
              <w:spacing w:after="0"/>
              <w:rPr>
                <w:rFonts w:ascii="Cambria" w:eastAsia="Times New Roman" w:hAnsi="Cambria" w:cs="Times New Roman"/>
                <w:color w:val="3A3A3A"/>
                <w:sz w:val="20"/>
                <w:szCs w:val="20"/>
              </w:rPr>
            </w:pPr>
          </w:p>
        </w:tc>
      </w:tr>
      <w:tr w:rsidR="00681DE9" w:rsidRPr="00583BBA" w14:paraId="2EA38F60" w14:textId="77777777" w:rsidTr="00B92B27">
        <w:trPr>
          <w:trHeight w:val="300"/>
          <w:jc w:val="center"/>
        </w:trPr>
        <w:tc>
          <w:tcPr>
            <w:tcW w:w="2790" w:type="dxa"/>
            <w:tcBorders>
              <w:top w:val="nil"/>
              <w:left w:val="single" w:sz="4" w:space="0" w:color="auto"/>
              <w:bottom w:val="single" w:sz="4" w:space="0" w:color="auto"/>
              <w:right w:val="single" w:sz="4" w:space="0" w:color="auto"/>
            </w:tcBorders>
            <w:shd w:val="clear" w:color="auto" w:fill="auto"/>
            <w:vAlign w:val="bottom"/>
            <w:hideMark/>
          </w:tcPr>
          <w:p w14:paraId="7BF7B7EB" w14:textId="1922397D" w:rsidR="00681DE9" w:rsidRPr="00AB0BBF" w:rsidRDefault="00AE7FCE"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Water tunnel</w:t>
            </w:r>
          </w:p>
        </w:tc>
        <w:tc>
          <w:tcPr>
            <w:tcW w:w="1440" w:type="dxa"/>
            <w:tcBorders>
              <w:top w:val="nil"/>
              <w:left w:val="nil"/>
              <w:bottom w:val="single" w:sz="4" w:space="0" w:color="auto"/>
              <w:right w:val="single" w:sz="4" w:space="0" w:color="auto"/>
            </w:tcBorders>
            <w:shd w:val="clear" w:color="auto" w:fill="auto"/>
            <w:noWrap/>
            <w:vAlign w:val="bottom"/>
            <w:hideMark/>
          </w:tcPr>
          <w:p w14:paraId="6957A2B0" w14:textId="27B64392" w:rsidR="00681DE9" w:rsidRPr="00AB0BBF" w:rsidRDefault="00AE7FCE"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ELD</w:t>
            </w:r>
          </w:p>
        </w:tc>
        <w:tc>
          <w:tcPr>
            <w:tcW w:w="1530" w:type="dxa"/>
            <w:tcBorders>
              <w:top w:val="nil"/>
              <w:left w:val="nil"/>
              <w:bottom w:val="single" w:sz="4" w:space="0" w:color="auto"/>
              <w:right w:val="single" w:sz="4" w:space="0" w:color="auto"/>
            </w:tcBorders>
            <w:shd w:val="clear" w:color="auto" w:fill="auto"/>
            <w:noWrap/>
            <w:vAlign w:val="bottom"/>
            <w:hideMark/>
          </w:tcPr>
          <w:p w14:paraId="62091E90" w14:textId="61B24B39" w:rsidR="00681DE9" w:rsidRPr="00AB0BBF" w:rsidRDefault="00AE7FCE"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Model 6”</w:t>
            </w:r>
          </w:p>
        </w:tc>
        <w:tc>
          <w:tcPr>
            <w:tcW w:w="4500" w:type="dxa"/>
            <w:tcBorders>
              <w:top w:val="nil"/>
              <w:left w:val="nil"/>
              <w:bottom w:val="single" w:sz="4" w:space="0" w:color="auto"/>
              <w:right w:val="single" w:sz="4" w:space="0" w:color="auto"/>
            </w:tcBorders>
            <w:shd w:val="clear" w:color="auto" w:fill="auto"/>
            <w:vAlign w:val="bottom"/>
            <w:hideMark/>
          </w:tcPr>
          <w:p w14:paraId="12E67858" w14:textId="0FFCBDB3" w:rsidR="00681DE9" w:rsidRPr="00AB0BBF" w:rsidRDefault="00AE7FCE"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With frequency controller</w:t>
            </w:r>
            <w:r w:rsidR="00681DE9" w:rsidRPr="00AB0BBF">
              <w:rPr>
                <w:rFonts w:ascii="Cambria" w:eastAsia="Times New Roman" w:hAnsi="Cambria" w:cs="Times New Roman"/>
                <w:color w:val="3A3A3A"/>
                <w:sz w:val="20"/>
                <w:szCs w:val="20"/>
              </w:rPr>
              <w:t> </w:t>
            </w:r>
          </w:p>
        </w:tc>
      </w:tr>
      <w:tr w:rsidR="00B92B27" w:rsidRPr="00583BBA" w14:paraId="2D1A7ABC" w14:textId="77777777" w:rsidTr="00B92B27">
        <w:trPr>
          <w:trHeight w:val="300"/>
          <w:jc w:val="center"/>
        </w:trPr>
        <w:tc>
          <w:tcPr>
            <w:tcW w:w="2790" w:type="dxa"/>
            <w:tcBorders>
              <w:top w:val="nil"/>
              <w:left w:val="single" w:sz="4" w:space="0" w:color="auto"/>
              <w:bottom w:val="single" w:sz="4" w:space="0" w:color="auto"/>
              <w:right w:val="single" w:sz="4" w:space="0" w:color="auto"/>
            </w:tcBorders>
            <w:shd w:val="clear" w:color="auto" w:fill="auto"/>
            <w:vAlign w:val="bottom"/>
            <w:hideMark/>
          </w:tcPr>
          <w:p w14:paraId="53C033AF" w14:textId="7F61ADA2" w:rsidR="00681DE9" w:rsidRPr="00AB0BBF" w:rsidRDefault="00AE7FCE"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High-intensity discharge lamp</w:t>
            </w:r>
          </w:p>
        </w:tc>
        <w:tc>
          <w:tcPr>
            <w:tcW w:w="1440" w:type="dxa"/>
            <w:tcBorders>
              <w:top w:val="nil"/>
              <w:left w:val="nil"/>
              <w:bottom w:val="single" w:sz="4" w:space="0" w:color="auto"/>
              <w:right w:val="single" w:sz="4" w:space="0" w:color="auto"/>
            </w:tcBorders>
            <w:shd w:val="clear" w:color="auto" w:fill="auto"/>
            <w:noWrap/>
            <w:vAlign w:val="bottom"/>
          </w:tcPr>
          <w:p w14:paraId="0F8BAA4D" w14:textId="614F2440" w:rsidR="00681DE9" w:rsidRPr="00AB0BBF" w:rsidRDefault="00681DE9" w:rsidP="00681DE9">
            <w:pPr>
              <w:spacing w:after="0"/>
              <w:rPr>
                <w:rFonts w:ascii="Cambria" w:eastAsia="Times New Roman" w:hAnsi="Cambria" w:cs="Times New Roman"/>
                <w:color w:val="3A3A3A"/>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14:paraId="7C110AC2" w14:textId="342E8397" w:rsidR="00681DE9" w:rsidRPr="00AB0BBF" w:rsidRDefault="00681DE9" w:rsidP="00681DE9">
            <w:pPr>
              <w:spacing w:after="0"/>
              <w:rPr>
                <w:rFonts w:ascii="Cambria" w:eastAsia="Times New Roman" w:hAnsi="Cambria" w:cs="Times New Roman"/>
                <w:color w:val="3A3A3A"/>
                <w:sz w:val="20"/>
                <w:szCs w:val="20"/>
              </w:rPr>
            </w:pPr>
          </w:p>
        </w:tc>
        <w:tc>
          <w:tcPr>
            <w:tcW w:w="4500" w:type="dxa"/>
            <w:tcBorders>
              <w:top w:val="nil"/>
              <w:left w:val="nil"/>
              <w:bottom w:val="single" w:sz="4" w:space="0" w:color="auto"/>
              <w:right w:val="single" w:sz="4" w:space="0" w:color="auto"/>
            </w:tcBorders>
            <w:shd w:val="clear" w:color="auto" w:fill="auto"/>
            <w:vAlign w:val="bottom"/>
            <w:hideMark/>
          </w:tcPr>
          <w:p w14:paraId="34D6BCEC" w14:textId="4845C11E" w:rsidR="00681DE9" w:rsidRPr="00AB0BBF" w:rsidRDefault="00AE7FCE"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Tungsten-Halogen</w:t>
            </w:r>
          </w:p>
        </w:tc>
      </w:tr>
      <w:tr w:rsidR="00B92B27" w:rsidRPr="00583BBA" w14:paraId="67954B06" w14:textId="77777777" w:rsidTr="00B92B27">
        <w:trPr>
          <w:trHeight w:val="300"/>
          <w:jc w:val="center"/>
        </w:trPr>
        <w:tc>
          <w:tcPr>
            <w:tcW w:w="2790" w:type="dxa"/>
            <w:tcBorders>
              <w:top w:val="nil"/>
              <w:left w:val="single" w:sz="4" w:space="0" w:color="auto"/>
              <w:bottom w:val="single" w:sz="4" w:space="0" w:color="auto"/>
              <w:right w:val="single" w:sz="4" w:space="0" w:color="auto"/>
            </w:tcBorders>
            <w:shd w:val="clear" w:color="auto" w:fill="auto"/>
            <w:vAlign w:val="bottom"/>
            <w:hideMark/>
          </w:tcPr>
          <w:p w14:paraId="6BE33F55" w14:textId="43AD43F7" w:rsidR="00681DE9" w:rsidRPr="00AB0BBF" w:rsidRDefault="00AE7FCE"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Aluminum rod</w:t>
            </w:r>
          </w:p>
        </w:tc>
        <w:tc>
          <w:tcPr>
            <w:tcW w:w="1440" w:type="dxa"/>
            <w:tcBorders>
              <w:top w:val="nil"/>
              <w:left w:val="nil"/>
              <w:bottom w:val="single" w:sz="4" w:space="0" w:color="auto"/>
              <w:right w:val="single" w:sz="4" w:space="0" w:color="auto"/>
            </w:tcBorders>
            <w:shd w:val="clear" w:color="auto" w:fill="auto"/>
            <w:noWrap/>
            <w:vAlign w:val="bottom"/>
            <w:hideMark/>
          </w:tcPr>
          <w:p w14:paraId="08019333" w14:textId="77777777" w:rsidR="00681DE9" w:rsidRPr="00AB0BBF" w:rsidRDefault="00681DE9" w:rsidP="00681DE9">
            <w:pPr>
              <w:spacing w:after="0"/>
              <w:rPr>
                <w:rFonts w:ascii="Cambria" w:eastAsia="Times New Roman" w:hAnsi="Cambria" w:cs="Times New Roman"/>
                <w:color w:val="3A3A3A"/>
                <w:sz w:val="20"/>
                <w:szCs w:val="20"/>
              </w:rPr>
            </w:pPr>
            <w:r w:rsidRPr="00AB0BBF">
              <w:rPr>
                <w:rFonts w:ascii="Cambria" w:eastAsia="Times New Roman" w:hAnsi="Cambria" w:cs="Times New Roman"/>
                <w:color w:val="3A3A3A"/>
                <w:sz w:val="20"/>
                <w:szCs w:val="20"/>
              </w:rPr>
              <w:t> </w:t>
            </w:r>
          </w:p>
        </w:tc>
        <w:tc>
          <w:tcPr>
            <w:tcW w:w="1530" w:type="dxa"/>
            <w:tcBorders>
              <w:top w:val="nil"/>
              <w:left w:val="nil"/>
              <w:bottom w:val="single" w:sz="4" w:space="0" w:color="auto"/>
              <w:right w:val="single" w:sz="4" w:space="0" w:color="auto"/>
            </w:tcBorders>
            <w:shd w:val="clear" w:color="auto" w:fill="auto"/>
            <w:noWrap/>
            <w:vAlign w:val="bottom"/>
            <w:hideMark/>
          </w:tcPr>
          <w:p w14:paraId="3F78AD9F" w14:textId="77777777" w:rsidR="00681DE9" w:rsidRPr="00AB0BBF" w:rsidRDefault="00681DE9" w:rsidP="00681DE9">
            <w:pPr>
              <w:spacing w:after="0"/>
              <w:rPr>
                <w:rFonts w:ascii="Cambria" w:eastAsia="Times New Roman" w:hAnsi="Cambria" w:cs="Times New Roman"/>
                <w:color w:val="3A3A3A"/>
                <w:sz w:val="20"/>
                <w:szCs w:val="20"/>
              </w:rPr>
            </w:pPr>
            <w:r w:rsidRPr="00AB0BBF">
              <w:rPr>
                <w:rFonts w:ascii="Cambria" w:eastAsia="Times New Roman" w:hAnsi="Cambria" w:cs="Times New Roman"/>
                <w:color w:val="3A3A3A"/>
                <w:sz w:val="20"/>
                <w:szCs w:val="20"/>
              </w:rPr>
              <w:t> </w:t>
            </w:r>
          </w:p>
        </w:tc>
        <w:tc>
          <w:tcPr>
            <w:tcW w:w="4500" w:type="dxa"/>
            <w:tcBorders>
              <w:top w:val="nil"/>
              <w:left w:val="nil"/>
              <w:bottom w:val="single" w:sz="4" w:space="0" w:color="auto"/>
              <w:right w:val="single" w:sz="4" w:space="0" w:color="auto"/>
            </w:tcBorders>
            <w:shd w:val="clear" w:color="auto" w:fill="auto"/>
            <w:vAlign w:val="bottom"/>
            <w:hideMark/>
          </w:tcPr>
          <w:p w14:paraId="13A9790B" w14:textId="35DB75B2" w:rsidR="00681DE9" w:rsidRPr="00AB0BBF" w:rsidRDefault="00B92B27"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Positive electrode</w:t>
            </w:r>
          </w:p>
        </w:tc>
      </w:tr>
      <w:tr w:rsidR="00B92B27" w:rsidRPr="00583BBA" w14:paraId="751A3111" w14:textId="77777777" w:rsidTr="00B92B27">
        <w:trPr>
          <w:trHeight w:val="300"/>
          <w:jc w:val="center"/>
        </w:trPr>
        <w:tc>
          <w:tcPr>
            <w:tcW w:w="2790" w:type="dxa"/>
            <w:tcBorders>
              <w:top w:val="nil"/>
              <w:left w:val="single" w:sz="4" w:space="0" w:color="auto"/>
              <w:bottom w:val="single" w:sz="4" w:space="0" w:color="auto"/>
              <w:right w:val="single" w:sz="4" w:space="0" w:color="auto"/>
            </w:tcBorders>
            <w:shd w:val="clear" w:color="auto" w:fill="auto"/>
            <w:vAlign w:val="bottom"/>
            <w:hideMark/>
          </w:tcPr>
          <w:p w14:paraId="656C0F93" w14:textId="6C9A595D" w:rsidR="00681DE9" w:rsidRPr="00AB0BBF" w:rsidRDefault="00B92B27"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Stainless-steel fork</w:t>
            </w:r>
          </w:p>
        </w:tc>
        <w:tc>
          <w:tcPr>
            <w:tcW w:w="1440" w:type="dxa"/>
            <w:tcBorders>
              <w:top w:val="nil"/>
              <w:left w:val="nil"/>
              <w:bottom w:val="single" w:sz="4" w:space="0" w:color="auto"/>
              <w:right w:val="single" w:sz="4" w:space="0" w:color="auto"/>
            </w:tcBorders>
            <w:shd w:val="clear" w:color="auto" w:fill="auto"/>
            <w:noWrap/>
            <w:vAlign w:val="bottom"/>
            <w:hideMark/>
          </w:tcPr>
          <w:p w14:paraId="7D9E77E7" w14:textId="786347D5" w:rsidR="00681DE9" w:rsidRPr="00AB0BBF" w:rsidRDefault="00681DE9" w:rsidP="00681DE9">
            <w:pPr>
              <w:spacing w:after="0"/>
              <w:rPr>
                <w:rFonts w:ascii="Cambria" w:eastAsia="Times New Roman" w:hAnsi="Cambria" w:cs="Times New Roman"/>
                <w:color w:val="3A3A3A"/>
                <w:sz w:val="20"/>
                <w:szCs w:val="20"/>
              </w:rPr>
            </w:pPr>
          </w:p>
        </w:tc>
        <w:tc>
          <w:tcPr>
            <w:tcW w:w="1530" w:type="dxa"/>
            <w:tcBorders>
              <w:top w:val="nil"/>
              <w:left w:val="nil"/>
              <w:bottom w:val="single" w:sz="4" w:space="0" w:color="auto"/>
              <w:right w:val="single" w:sz="4" w:space="0" w:color="auto"/>
            </w:tcBorders>
            <w:shd w:val="clear" w:color="auto" w:fill="auto"/>
            <w:noWrap/>
            <w:vAlign w:val="bottom"/>
            <w:hideMark/>
          </w:tcPr>
          <w:p w14:paraId="436AE2A3" w14:textId="77777777" w:rsidR="00681DE9" w:rsidRPr="00AB0BBF" w:rsidRDefault="00681DE9" w:rsidP="00681DE9">
            <w:pPr>
              <w:spacing w:after="0"/>
              <w:rPr>
                <w:rFonts w:ascii="Cambria" w:eastAsia="Times New Roman" w:hAnsi="Cambria" w:cs="Times New Roman"/>
                <w:color w:val="3A3A3A"/>
                <w:sz w:val="20"/>
                <w:szCs w:val="20"/>
              </w:rPr>
            </w:pPr>
            <w:r w:rsidRPr="00AB0BBF">
              <w:rPr>
                <w:rFonts w:ascii="Cambria" w:eastAsia="Times New Roman" w:hAnsi="Cambria" w:cs="Times New Roman"/>
                <w:color w:val="3A3A3A"/>
                <w:sz w:val="20"/>
                <w:szCs w:val="20"/>
              </w:rPr>
              <w:t> </w:t>
            </w:r>
          </w:p>
        </w:tc>
        <w:tc>
          <w:tcPr>
            <w:tcW w:w="4500" w:type="dxa"/>
            <w:tcBorders>
              <w:top w:val="nil"/>
              <w:left w:val="nil"/>
              <w:bottom w:val="single" w:sz="4" w:space="0" w:color="auto"/>
              <w:right w:val="single" w:sz="4" w:space="0" w:color="auto"/>
            </w:tcBorders>
            <w:shd w:val="clear" w:color="auto" w:fill="auto"/>
            <w:vAlign w:val="bottom"/>
            <w:hideMark/>
          </w:tcPr>
          <w:p w14:paraId="76855BA8" w14:textId="21FDB53F" w:rsidR="00681DE9" w:rsidRPr="00AB0BBF" w:rsidRDefault="00B92B27" w:rsidP="00681DE9">
            <w:pPr>
              <w:spacing w:after="0"/>
              <w:rPr>
                <w:rFonts w:ascii="Cambria" w:eastAsia="Times New Roman" w:hAnsi="Cambria" w:cs="Times New Roman"/>
                <w:color w:val="3A3A3A"/>
                <w:sz w:val="20"/>
                <w:szCs w:val="20"/>
              </w:rPr>
            </w:pPr>
            <w:r>
              <w:rPr>
                <w:rFonts w:ascii="Cambria" w:eastAsia="Times New Roman" w:hAnsi="Cambria" w:cs="Times New Roman"/>
                <w:color w:val="3A3A3A"/>
                <w:sz w:val="20"/>
                <w:szCs w:val="20"/>
              </w:rPr>
              <w:t xml:space="preserve">To hold a </w:t>
            </w:r>
            <w:r w:rsidRPr="00B92B27">
              <w:rPr>
                <w:rFonts w:ascii="Cambria" w:eastAsia="Times New Roman" w:hAnsi="Cambria" w:cs="Times New Roman"/>
                <w:color w:val="3A3A3A"/>
                <w:sz w:val="20"/>
                <w:szCs w:val="20"/>
              </w:rPr>
              <w:t xml:space="preserve">50.8 </w:t>
            </w:r>
            <w:r w:rsidRPr="00B92B27">
              <w:rPr>
                <w:rFonts w:ascii="Cambria" w:eastAsia="Times New Roman" w:hAnsi="Cambria" w:cs="Times New Roman"/>
                <w:color w:val="3A3A3A"/>
                <w:sz w:val="20"/>
                <w:szCs w:val="20"/>
              </w:rPr>
              <w:sym w:font="Symbol" w:char="F06D"/>
            </w:r>
            <w:r w:rsidRPr="00B92B27">
              <w:rPr>
                <w:rFonts w:ascii="Cambria" w:eastAsia="Times New Roman" w:hAnsi="Cambria" w:cs="Times New Roman"/>
                <w:color w:val="3A3A3A"/>
                <w:sz w:val="20"/>
                <w:szCs w:val="20"/>
              </w:rPr>
              <w:t>m stainless-steel wire as the negative electrode</w:t>
            </w:r>
          </w:p>
        </w:tc>
      </w:tr>
    </w:tbl>
    <w:p w14:paraId="62033FCE" w14:textId="77777777" w:rsidR="00583BBA" w:rsidRDefault="00583BBA"/>
    <w:p w14:paraId="741857B1" w14:textId="77777777" w:rsidR="00105BC5" w:rsidRDefault="00105BC5"/>
    <w:p w14:paraId="4154CB69" w14:textId="0DDDB053" w:rsidR="00105BC5" w:rsidRPr="00105BC5" w:rsidRDefault="00105BC5" w:rsidP="00105BC5">
      <w:r>
        <w:rPr>
          <w:b/>
          <w:sz w:val="28"/>
          <w:szCs w:val="28"/>
        </w:rPr>
        <w:t>Figures and tables captions</w:t>
      </w:r>
    </w:p>
    <w:p w14:paraId="211C838C" w14:textId="77777777" w:rsidR="00AF4169" w:rsidRDefault="00AF4169" w:rsidP="00105BC5">
      <w:pPr>
        <w:rPr>
          <w:rFonts w:cstheme="minorHAnsi"/>
          <w:color w:val="000000" w:themeColor="text1"/>
        </w:rPr>
      </w:pPr>
      <w:r>
        <w:rPr>
          <w:rFonts w:cstheme="minorHAnsi"/>
          <w:b/>
          <w:color w:val="000000" w:themeColor="text1"/>
        </w:rPr>
        <w:t>Figure 1</w:t>
      </w:r>
      <w:r w:rsidRPr="002742AC">
        <w:rPr>
          <w:rFonts w:cstheme="minorHAnsi"/>
          <w:b/>
          <w:color w:val="000000" w:themeColor="text1"/>
        </w:rPr>
        <w:t>. Flow past a circular cylinder</w:t>
      </w:r>
      <w:r>
        <w:rPr>
          <w:rFonts w:cstheme="minorHAnsi"/>
          <w:b/>
          <w:color w:val="000000" w:themeColor="text1"/>
        </w:rPr>
        <w:t>.</w:t>
      </w:r>
      <w:r>
        <w:rPr>
          <w:rFonts w:cstheme="minorHAnsi"/>
          <w:color w:val="000000" w:themeColor="text1"/>
        </w:rPr>
        <w:t xml:space="preserve"> Schematic of basic configuration. A homogeneous stream with velocity </w:t>
      </w:r>
      <m:oMath>
        <m:sSub>
          <m:sSubPr>
            <m:ctrlPr>
              <w:rPr>
                <w:rFonts w:ascii="Cambria Math" w:hAnsi="Cambria Math"/>
                <w:i/>
              </w:rPr>
            </m:ctrlPr>
          </m:sSubPr>
          <m:e>
            <m:r>
              <w:rPr>
                <w:rFonts w:ascii="Cambria Math" w:hAnsi="Cambria Math"/>
              </w:rPr>
              <m:t>U</m:t>
            </m:r>
          </m:e>
          <m:sub>
            <m:r>
              <w:rPr>
                <w:rFonts w:ascii="Cambria Math" w:hAnsi="Cambria Math"/>
              </w:rPr>
              <m:t>∞</m:t>
            </m:r>
          </m:sub>
        </m:sSub>
      </m:oMath>
      <w:r>
        <w:rPr>
          <w:rFonts w:cstheme="minorHAnsi"/>
        </w:rPr>
        <w:t xml:space="preserve"> approaches a straight cylinder of diameter </w:t>
      </w:r>
      <m:oMath>
        <m:r>
          <w:rPr>
            <w:rFonts w:ascii="Cambria Math" w:hAnsi="Cambria Math"/>
          </w:rPr>
          <m:t>D</m:t>
        </m:r>
      </m:oMath>
      <w:r>
        <w:rPr>
          <w:rFonts w:cstheme="minorHAnsi"/>
        </w:rPr>
        <w:t xml:space="preserve"> whose axis of symmetry is perpendicular to the approaching velocity.</w:t>
      </w:r>
      <w:r>
        <w:rPr>
          <w:rFonts w:cstheme="minorHAnsi"/>
          <w:color w:val="000000" w:themeColor="text1"/>
        </w:rPr>
        <w:t xml:space="preserve"> </w:t>
      </w:r>
    </w:p>
    <w:p w14:paraId="77559431" w14:textId="29231A0F" w:rsidR="003A4C0E" w:rsidRDefault="003A4C0E" w:rsidP="00105BC5">
      <w:pPr>
        <w:rPr>
          <w:rFonts w:cstheme="minorHAnsi"/>
          <w:color w:val="000000" w:themeColor="text1"/>
        </w:rPr>
      </w:pPr>
      <w:r>
        <w:rPr>
          <w:rFonts w:cstheme="minorHAnsi"/>
          <w:b/>
          <w:color w:val="000000" w:themeColor="text1"/>
        </w:rPr>
        <w:t>Figure 2</w:t>
      </w:r>
      <w:r w:rsidRPr="002742AC">
        <w:rPr>
          <w:rFonts w:cstheme="minorHAnsi"/>
          <w:b/>
          <w:color w:val="000000" w:themeColor="text1"/>
        </w:rPr>
        <w:t xml:space="preserve">. </w:t>
      </w:r>
      <w:r>
        <w:rPr>
          <w:rFonts w:cstheme="minorHAnsi"/>
          <w:b/>
          <w:color w:val="000000" w:themeColor="text1"/>
        </w:rPr>
        <w:t>Representative results.</w:t>
      </w:r>
      <w:r>
        <w:rPr>
          <w:rFonts w:cstheme="minorHAnsi"/>
          <w:color w:val="000000" w:themeColor="text1"/>
        </w:rPr>
        <w:t xml:space="preserve"> (A) continuous sheet of hydrogen bubbles that shows </w:t>
      </w:r>
      <w:proofErr w:type="spellStart"/>
      <w:r>
        <w:rPr>
          <w:rFonts w:cstheme="minorHAnsi"/>
          <w:color w:val="000000" w:themeColor="text1"/>
        </w:rPr>
        <w:t>streaklines</w:t>
      </w:r>
      <w:proofErr w:type="spellEnd"/>
      <w:r>
        <w:rPr>
          <w:rFonts w:cstheme="minorHAnsi"/>
          <w:color w:val="000000" w:themeColor="text1"/>
        </w:rPr>
        <w:t xml:space="preserve"> as a result of upstream disturbances. The shadow cast by the rod is used to determine the conversion from machine to real units. A vortex shedding cycle is also illustrated to help determine shedding frequency appropriately. (B) timelines generated with hydrogen bubbles. Since timeline frequency is well-defined, they can be used to measure flow velocity accurately; counting the timelines enclosed in the red lines will be used for this estimation.</w:t>
      </w:r>
    </w:p>
    <w:p w14:paraId="6ACF4BBF" w14:textId="522549F5" w:rsidR="00105BC5" w:rsidRDefault="00105BC5" w:rsidP="00105BC5">
      <w:pPr>
        <w:rPr>
          <w:rFonts w:cstheme="minorHAnsi"/>
          <w:color w:val="000000" w:themeColor="text1"/>
        </w:rPr>
      </w:pPr>
      <w:r>
        <w:rPr>
          <w:rFonts w:cstheme="minorHAnsi"/>
          <w:b/>
          <w:color w:val="000000" w:themeColor="text1"/>
        </w:rPr>
        <w:t xml:space="preserve">Figure </w:t>
      </w:r>
      <w:r w:rsidR="003A4C0E">
        <w:rPr>
          <w:rFonts w:cstheme="minorHAnsi"/>
          <w:b/>
          <w:color w:val="000000" w:themeColor="text1"/>
        </w:rPr>
        <w:t>3</w:t>
      </w:r>
      <w:r w:rsidRPr="002742AC">
        <w:rPr>
          <w:rFonts w:cstheme="minorHAnsi"/>
          <w:b/>
          <w:color w:val="000000" w:themeColor="text1"/>
        </w:rPr>
        <w:t xml:space="preserve">. </w:t>
      </w:r>
      <w:r w:rsidR="003A4C0E">
        <w:rPr>
          <w:rFonts w:cstheme="minorHAnsi"/>
          <w:b/>
          <w:color w:val="000000" w:themeColor="text1"/>
        </w:rPr>
        <w:t>Connections diagram</w:t>
      </w:r>
      <w:r>
        <w:rPr>
          <w:rFonts w:cstheme="minorHAnsi"/>
          <w:b/>
          <w:color w:val="000000" w:themeColor="text1"/>
        </w:rPr>
        <w:t>.</w:t>
      </w:r>
    </w:p>
    <w:p w14:paraId="7F5F823E" w14:textId="45D90320" w:rsidR="00105BC5" w:rsidRPr="00DF57DC" w:rsidRDefault="00105BC5" w:rsidP="00105BC5">
      <w:pPr>
        <w:rPr>
          <w:rFonts w:cstheme="minorHAnsi"/>
        </w:rPr>
      </w:pPr>
      <w:r>
        <w:rPr>
          <w:rFonts w:cstheme="minorHAnsi"/>
          <w:b/>
          <w:color w:val="000000" w:themeColor="text1"/>
        </w:rPr>
        <w:t xml:space="preserve">Figure </w:t>
      </w:r>
      <w:r w:rsidR="003A4C0E">
        <w:rPr>
          <w:rFonts w:cstheme="minorHAnsi"/>
          <w:b/>
          <w:color w:val="000000" w:themeColor="text1"/>
        </w:rPr>
        <w:t>4</w:t>
      </w:r>
      <w:r w:rsidRPr="002742AC">
        <w:rPr>
          <w:rFonts w:cstheme="minorHAnsi"/>
          <w:b/>
          <w:color w:val="000000" w:themeColor="text1"/>
        </w:rPr>
        <w:t xml:space="preserve">. </w:t>
      </w:r>
      <w:r>
        <w:rPr>
          <w:rFonts w:cstheme="minorHAnsi"/>
          <w:b/>
          <w:color w:val="000000" w:themeColor="text1"/>
        </w:rPr>
        <w:t>Test section.</w:t>
      </w:r>
      <w:r>
        <w:rPr>
          <w:rFonts w:cstheme="minorHAnsi"/>
          <w:color w:val="000000" w:themeColor="text1"/>
        </w:rPr>
        <w:t xml:space="preserve"> Flow goes from left to right. The negative electrode generates a layer of hydrogen bubbles that are swept away with the flow. The positive electrode is set at the downstream end of the test section to avoid its disturbances.</w:t>
      </w:r>
    </w:p>
    <w:p w14:paraId="1574062A" w14:textId="2A33592E" w:rsidR="00105BC5" w:rsidRDefault="003A4C0E" w:rsidP="00105BC5">
      <w:pPr>
        <w:rPr>
          <w:ins w:id="411" w:author="Ricardo Mejia-Alvarez" w:date="2017-02-27T09:55:00Z"/>
          <w:rFonts w:cstheme="minorHAnsi"/>
          <w:color w:val="000000" w:themeColor="text1"/>
        </w:rPr>
      </w:pPr>
      <w:r>
        <w:rPr>
          <w:rFonts w:cstheme="minorHAnsi"/>
          <w:b/>
          <w:color w:val="000000" w:themeColor="text1"/>
        </w:rPr>
        <w:t>Figure 5</w:t>
      </w:r>
      <w:r w:rsidRPr="002742AC">
        <w:rPr>
          <w:rFonts w:cstheme="minorHAnsi"/>
          <w:b/>
          <w:color w:val="000000" w:themeColor="text1"/>
        </w:rPr>
        <w:t xml:space="preserve">. </w:t>
      </w:r>
      <w:r>
        <w:rPr>
          <w:rFonts w:cstheme="minorHAnsi"/>
          <w:b/>
          <w:color w:val="000000" w:themeColor="text1"/>
        </w:rPr>
        <w:t xml:space="preserve">Experimental results. </w:t>
      </w:r>
      <w:r>
        <w:rPr>
          <w:rFonts w:cstheme="minorHAnsi"/>
          <w:color w:val="000000" w:themeColor="text1"/>
        </w:rPr>
        <w:t xml:space="preserve">Comparison of </w:t>
      </w:r>
      <w:r w:rsidR="002B1995">
        <w:rPr>
          <w:rFonts w:cstheme="minorHAnsi"/>
          <w:color w:val="000000" w:themeColor="text1"/>
        </w:rPr>
        <w:t xml:space="preserve">current </w:t>
      </w:r>
      <w:r>
        <w:rPr>
          <w:rFonts w:cstheme="minorHAnsi"/>
          <w:color w:val="000000" w:themeColor="text1"/>
        </w:rPr>
        <w:t xml:space="preserve">experimental results against predictions of the relation between the Reynolds number and the </w:t>
      </w:r>
      <w:proofErr w:type="spellStart"/>
      <w:r>
        <w:rPr>
          <w:rFonts w:cstheme="minorHAnsi"/>
          <w:color w:val="000000" w:themeColor="text1"/>
        </w:rPr>
        <w:t>Strouhal</w:t>
      </w:r>
      <w:proofErr w:type="spellEnd"/>
      <w:r>
        <w:rPr>
          <w:rFonts w:cstheme="minorHAnsi"/>
          <w:color w:val="000000" w:themeColor="text1"/>
        </w:rPr>
        <w:t xml:space="preserve"> number for flow past a circular cylinder.</w:t>
      </w:r>
    </w:p>
    <w:p w14:paraId="40C7B318" w14:textId="2E213CB1" w:rsidR="00561FE5" w:rsidRPr="00105BC5" w:rsidRDefault="00561FE5" w:rsidP="00561FE5">
      <w:pPr>
        <w:rPr>
          <w:ins w:id="412" w:author="Ricardo Mejia-Alvarez" w:date="2017-02-27T09:55:00Z"/>
          <w:rFonts w:cstheme="minorHAnsi"/>
          <w:color w:val="000000" w:themeColor="text1"/>
        </w:rPr>
      </w:pPr>
      <w:ins w:id="413" w:author="Ricardo Mejia-Alvarez" w:date="2017-02-27T09:55:00Z">
        <w:r>
          <w:rPr>
            <w:rFonts w:cstheme="minorHAnsi"/>
            <w:b/>
            <w:color w:val="000000" w:themeColor="text1"/>
          </w:rPr>
          <w:t>Table 1</w:t>
        </w:r>
        <w:r w:rsidRPr="002742AC">
          <w:rPr>
            <w:rFonts w:cstheme="minorHAnsi"/>
            <w:b/>
            <w:color w:val="000000" w:themeColor="text1"/>
          </w:rPr>
          <w:t>.</w:t>
        </w:r>
        <w:r>
          <w:rPr>
            <w:rFonts w:cstheme="minorHAnsi"/>
            <w:b/>
            <w:color w:val="000000" w:themeColor="text1"/>
          </w:rPr>
          <w:t xml:space="preserve"> Values of the </w:t>
        </w:r>
      </w:ins>
      <w:ins w:id="414" w:author="Ricardo Mejia-Alvarez" w:date="2017-02-27T09:56:00Z">
        <w:r>
          <w:rPr>
            <w:rFonts w:cstheme="minorHAnsi"/>
            <w:b/>
            <w:color w:val="000000" w:themeColor="text1"/>
          </w:rPr>
          <w:t>coefficients</w:t>
        </w:r>
      </w:ins>
      <w:ins w:id="415" w:author="Ricardo Mejia-Alvarez" w:date="2017-02-27T09:57:00Z">
        <w:r>
          <w:rPr>
            <w:rFonts w:cstheme="minorHAnsi"/>
            <w:b/>
            <w:color w:val="000000" w:themeColor="text1"/>
          </w:rPr>
          <w:t xml:space="preserve"> </w:t>
        </w:r>
        <m:oMath>
          <m:sSup>
            <m:sSupPr>
              <m:ctrlPr>
                <w:rPr>
                  <w:rFonts w:ascii="Cambria Math" w:eastAsia="Times New Roman" w:hAnsi="Cambria Math" w:cstheme="minorHAnsi"/>
                </w:rPr>
              </m:ctrlPr>
            </m:sSupPr>
            <m:e>
              <m:r>
                <m:rPr>
                  <m:nor/>
                </m:rPr>
                <w:rPr>
                  <w:rFonts w:ascii="Cambria Math" w:eastAsia="Times New Roman" w:hAnsi="Cambria Math" w:cstheme="minorHAnsi"/>
                </w:rPr>
                <m:t>St</m:t>
              </m:r>
            </m:e>
            <m:sup>
              <m:r>
                <w:rPr>
                  <w:rFonts w:ascii="Cambria Math" w:eastAsia="Times New Roman" w:hAnsi="Cambria Math" w:cstheme="minorHAnsi"/>
                </w:rPr>
                <m:t>*</m:t>
              </m:r>
            </m:sup>
          </m:sSup>
        </m:oMath>
        <w:r>
          <w:rPr>
            <w:rFonts w:eastAsiaTheme="minorEastAsia"/>
          </w:rPr>
          <w:t xml:space="preserve"> and </w:t>
        </w:r>
        <m:oMath>
          <m:r>
            <w:rPr>
              <w:rFonts w:ascii="Cambria Math" w:eastAsiaTheme="minorEastAsia" w:hAnsi="Cambria Math"/>
            </w:rPr>
            <m:t>m</m:t>
          </m:r>
        </m:oMath>
      </w:ins>
      <w:ins w:id="416" w:author="Ricardo Mejia-Alvarez" w:date="2017-02-27T09:56:00Z">
        <w:r>
          <w:rPr>
            <w:rFonts w:cstheme="minorHAnsi"/>
            <w:b/>
            <w:color w:val="000000" w:themeColor="text1"/>
          </w:rPr>
          <w:t xml:space="preserve"> </w:t>
        </w:r>
      </w:ins>
      <w:ins w:id="417" w:author="Ricardo Mejia-Alvarez" w:date="2017-02-27T09:57:00Z">
        <w:r>
          <w:rPr>
            <w:rFonts w:cstheme="minorHAnsi"/>
            <w:b/>
            <w:color w:val="000000" w:themeColor="text1"/>
          </w:rPr>
          <w:t>for different Reynolds number intervals</w:t>
        </w:r>
      </w:ins>
      <w:ins w:id="418" w:author="Ricardo Mejia-Alvarez" w:date="2017-02-27T10:21:00Z">
        <w:r w:rsidR="00A75FE7">
          <w:rPr>
            <w:rFonts w:cstheme="minorHAnsi"/>
            <w:b/>
            <w:color w:val="000000" w:themeColor="text1"/>
          </w:rPr>
          <w:t xml:space="preserve"> (from [</w:t>
        </w:r>
      </w:ins>
      <w:ins w:id="419" w:author="Microsoft Office User" w:date="2017-03-06T14:17:00Z">
        <w:r w:rsidR="00CE4109">
          <w:rPr>
            <w:rFonts w:cstheme="minorHAnsi"/>
            <w:b/>
            <w:color w:val="000000" w:themeColor="text1"/>
          </w:rPr>
          <w:t>8</w:t>
        </w:r>
      </w:ins>
      <w:ins w:id="420" w:author="Ricardo Mejia-Alvarez" w:date="2017-02-27T10:21:00Z">
        <w:del w:id="421" w:author="Microsoft Office User" w:date="2017-03-06T14:11:00Z">
          <w:r w:rsidR="00A75FE7" w:rsidDel="00FC652B">
            <w:rPr>
              <w:rFonts w:cstheme="minorHAnsi"/>
              <w:b/>
              <w:color w:val="000000" w:themeColor="text1"/>
            </w:rPr>
            <w:fldChar w:fldCharType="begin"/>
          </w:r>
          <w:r w:rsidR="00A75FE7" w:rsidDel="00FC652B">
            <w:rPr>
              <w:rFonts w:cstheme="minorHAnsi"/>
              <w:b/>
              <w:color w:val="000000" w:themeColor="text1"/>
            </w:rPr>
            <w:delInstrText xml:space="preserve"> REF _Ref473663845 \r \h </w:delInstrText>
          </w:r>
        </w:del>
      </w:ins>
      <w:del w:id="422" w:author="Microsoft Office User" w:date="2017-03-06T14:11:00Z">
        <w:r w:rsidR="00A75FE7" w:rsidDel="00FC652B">
          <w:rPr>
            <w:rFonts w:cstheme="minorHAnsi"/>
            <w:b/>
            <w:color w:val="000000" w:themeColor="text1"/>
          </w:rPr>
        </w:r>
        <w:r w:rsidR="00A75FE7" w:rsidDel="00FC652B">
          <w:rPr>
            <w:rFonts w:cstheme="minorHAnsi"/>
            <w:b/>
            <w:color w:val="000000" w:themeColor="text1"/>
          </w:rPr>
          <w:fldChar w:fldCharType="separate"/>
        </w:r>
      </w:del>
      <w:ins w:id="423" w:author="Ricardo Mejia-Alvarez" w:date="2017-02-27T10:21:00Z">
        <w:del w:id="424" w:author="Microsoft Office User" w:date="2017-03-06T14:11:00Z">
          <w:r w:rsidR="00A75FE7" w:rsidDel="00FC652B">
            <w:rPr>
              <w:rFonts w:cstheme="minorHAnsi"/>
              <w:b/>
              <w:color w:val="000000" w:themeColor="text1"/>
            </w:rPr>
            <w:delText>11</w:delText>
          </w:r>
          <w:r w:rsidR="00A75FE7" w:rsidDel="00FC652B">
            <w:rPr>
              <w:rFonts w:cstheme="minorHAnsi"/>
              <w:b/>
              <w:color w:val="000000" w:themeColor="text1"/>
            </w:rPr>
            <w:fldChar w:fldCharType="end"/>
          </w:r>
        </w:del>
        <w:r w:rsidR="00A75FE7">
          <w:rPr>
            <w:rFonts w:cstheme="minorHAnsi"/>
            <w:b/>
            <w:color w:val="000000" w:themeColor="text1"/>
          </w:rPr>
          <w:t>])</w:t>
        </w:r>
      </w:ins>
      <w:ins w:id="425" w:author="Ricardo Mejia-Alvarez" w:date="2017-02-27T09:55:00Z">
        <w:r>
          <w:rPr>
            <w:rFonts w:cstheme="minorHAnsi"/>
            <w:b/>
            <w:color w:val="000000" w:themeColor="text1"/>
          </w:rPr>
          <w:t>.</w:t>
        </w:r>
      </w:ins>
    </w:p>
    <w:p w14:paraId="3BAE2568" w14:textId="482E712A" w:rsidR="00561FE5" w:rsidRPr="001F7DDC" w:rsidDel="00561FE5" w:rsidRDefault="00561FE5" w:rsidP="00105BC5">
      <w:pPr>
        <w:rPr>
          <w:del w:id="426" w:author="Ricardo Mejia-Alvarez" w:date="2017-02-27T09:55:00Z"/>
          <w:rFonts w:cstheme="minorHAnsi"/>
          <w:color w:val="000000" w:themeColor="text1"/>
        </w:rPr>
      </w:pPr>
    </w:p>
    <w:p w14:paraId="2C496FBF" w14:textId="76ABE647" w:rsidR="00105BC5" w:rsidDel="00561FE5" w:rsidRDefault="00105BC5">
      <w:pPr>
        <w:rPr>
          <w:del w:id="427" w:author="Ricardo Mejia-Alvarez" w:date="2017-02-27T09:57:00Z"/>
          <w:b/>
          <w:sz w:val="28"/>
          <w:szCs w:val="28"/>
        </w:rPr>
      </w:pPr>
      <w:r>
        <w:rPr>
          <w:rFonts w:cstheme="minorHAnsi"/>
          <w:b/>
          <w:color w:val="000000" w:themeColor="text1"/>
        </w:rPr>
        <w:t xml:space="preserve">Table </w:t>
      </w:r>
      <w:del w:id="428" w:author="Ricardo Mejia-Alvarez" w:date="2017-02-27T09:55:00Z">
        <w:r w:rsidDel="00561FE5">
          <w:rPr>
            <w:rFonts w:cstheme="minorHAnsi"/>
            <w:b/>
            <w:color w:val="000000" w:themeColor="text1"/>
          </w:rPr>
          <w:delText>1</w:delText>
        </w:r>
      </w:del>
      <w:ins w:id="429" w:author="Ricardo Mejia-Alvarez" w:date="2017-02-27T09:55:00Z">
        <w:r w:rsidR="00561FE5">
          <w:rPr>
            <w:rFonts w:cstheme="minorHAnsi"/>
            <w:b/>
            <w:color w:val="000000" w:themeColor="text1"/>
          </w:rPr>
          <w:t>2</w:t>
        </w:r>
      </w:ins>
      <w:r w:rsidRPr="002742AC">
        <w:rPr>
          <w:rFonts w:cstheme="minorHAnsi"/>
          <w:b/>
          <w:color w:val="000000" w:themeColor="text1"/>
        </w:rPr>
        <w:t>.</w:t>
      </w:r>
      <w:r>
        <w:rPr>
          <w:rFonts w:cstheme="minorHAnsi"/>
          <w:b/>
          <w:color w:val="000000" w:themeColor="text1"/>
        </w:rPr>
        <w:t xml:space="preserve"> Representative resu</w:t>
      </w:r>
      <w:bookmarkStart w:id="430" w:name="_GoBack"/>
      <w:bookmarkEnd w:id="430"/>
      <w:r>
        <w:rPr>
          <w:rFonts w:cstheme="minorHAnsi"/>
          <w:b/>
          <w:color w:val="000000" w:themeColor="text1"/>
        </w:rPr>
        <w:t>lts for flow past a circular cylinder.</w:t>
      </w:r>
    </w:p>
    <w:p w14:paraId="7BC747F3" w14:textId="77777777" w:rsidR="00561FE5" w:rsidRPr="00105BC5" w:rsidRDefault="00561FE5">
      <w:pPr>
        <w:rPr>
          <w:ins w:id="431" w:author="Ricardo Mejia-Alvarez" w:date="2017-02-27T09:58:00Z"/>
          <w:rFonts w:cstheme="minorHAnsi"/>
          <w:color w:val="000000" w:themeColor="text1"/>
        </w:rPr>
      </w:pPr>
    </w:p>
    <w:p w14:paraId="1850B227" w14:textId="77777777" w:rsidR="00105BC5" w:rsidRDefault="00105BC5">
      <w:pPr>
        <w:rPr>
          <w:b/>
          <w:sz w:val="28"/>
          <w:szCs w:val="28"/>
        </w:rPr>
      </w:pPr>
    </w:p>
    <w:p w14:paraId="33F09E27" w14:textId="704CCD32" w:rsidR="004B174C" w:rsidRDefault="004B174C">
      <w:r>
        <w:rPr>
          <w:b/>
          <w:sz w:val="28"/>
          <w:szCs w:val="28"/>
        </w:rPr>
        <w:t>References</w:t>
      </w:r>
    </w:p>
    <w:p w14:paraId="2C36B1C8" w14:textId="77777777" w:rsidR="008D10AE" w:rsidRPr="007C6A4F" w:rsidRDefault="008D10AE" w:rsidP="008D10AE">
      <w:pPr>
        <w:pStyle w:val="ListParagraph"/>
        <w:numPr>
          <w:ilvl w:val="0"/>
          <w:numId w:val="9"/>
        </w:numPr>
        <w:rPr>
          <w:ins w:id="432" w:author="Ricardo Mejia-Alvarez" w:date="2017-02-26T23:52:00Z"/>
          <w:rFonts w:asciiTheme="minorHAnsi" w:hAnsiTheme="minorHAnsi" w:cstheme="minorHAnsi"/>
          <w:color w:val="000000" w:themeColor="text1"/>
        </w:rPr>
      </w:pPr>
      <w:bookmarkStart w:id="433" w:name="_Ref472166271"/>
      <w:bookmarkStart w:id="434" w:name="_Ref473655542"/>
      <w:bookmarkStart w:id="435" w:name="_Ref473655353"/>
      <w:bookmarkStart w:id="436" w:name="_Ref469584646"/>
      <w:proofErr w:type="spellStart"/>
      <w:ins w:id="437" w:author="Ricardo Mejia-Alvarez" w:date="2017-02-26T23:52:00Z">
        <w:r w:rsidRPr="00304C00">
          <w:rPr>
            <w:rFonts w:asciiTheme="minorHAnsi" w:hAnsiTheme="minorHAnsi" w:cstheme="minorHAnsi"/>
            <w:color w:val="000000" w:themeColor="text1"/>
          </w:rPr>
          <w:t>Zöllner</w:t>
        </w:r>
        <w:proofErr w:type="spellEnd"/>
        <w:r w:rsidRPr="00304C00">
          <w:rPr>
            <w:rFonts w:asciiTheme="minorHAnsi" w:hAnsiTheme="minorHAnsi" w:cstheme="minorHAnsi"/>
            <w:color w:val="000000" w:themeColor="text1"/>
          </w:rPr>
          <w:t>,</w:t>
        </w:r>
        <w:r w:rsidRPr="00AF029C">
          <w:rPr>
            <w:rFonts w:asciiTheme="minorHAnsi" w:hAnsiTheme="minorHAnsi" w:cstheme="minorHAnsi"/>
            <w:color w:val="000000" w:themeColor="text1"/>
          </w:rPr>
          <w:t xml:space="preserve"> F. Leonardo da Vinci</w:t>
        </w:r>
        <w:r w:rsidRPr="007C6A4F">
          <w:rPr>
            <w:rFonts w:asciiTheme="minorHAnsi" w:hAnsiTheme="minorHAnsi" w:cstheme="minorHAnsi"/>
            <w:color w:val="000000" w:themeColor="text1"/>
          </w:rPr>
          <w:t xml:space="preserve"> 1452-1519: sketches and drawings, </w:t>
        </w:r>
        <w:proofErr w:type="spellStart"/>
        <w:r w:rsidRPr="007C6A4F">
          <w:rPr>
            <w:rFonts w:asciiTheme="minorHAnsi" w:hAnsiTheme="minorHAnsi" w:cstheme="minorHAnsi"/>
            <w:color w:val="000000" w:themeColor="text1"/>
          </w:rPr>
          <w:t>Taschen</w:t>
        </w:r>
        <w:proofErr w:type="spellEnd"/>
        <w:r w:rsidRPr="007C6A4F">
          <w:rPr>
            <w:rFonts w:asciiTheme="minorHAnsi" w:hAnsiTheme="minorHAnsi" w:cstheme="minorHAnsi"/>
            <w:color w:val="000000" w:themeColor="text1"/>
          </w:rPr>
          <w:t>, 2004.</w:t>
        </w:r>
        <w:bookmarkEnd w:id="433"/>
      </w:ins>
    </w:p>
    <w:p w14:paraId="0E4F1AE4" w14:textId="77777777" w:rsidR="00CE4109" w:rsidRPr="00304C00" w:rsidRDefault="00CE4109" w:rsidP="00CE4109">
      <w:pPr>
        <w:pStyle w:val="ListParagraph"/>
        <w:numPr>
          <w:ilvl w:val="0"/>
          <w:numId w:val="9"/>
        </w:numPr>
        <w:rPr>
          <w:rFonts w:asciiTheme="minorHAnsi" w:hAnsiTheme="minorHAnsi" w:cstheme="minorHAnsi"/>
          <w:color w:val="000000" w:themeColor="text1"/>
        </w:rPr>
      </w:pPr>
      <w:bookmarkStart w:id="438" w:name="_Ref472181912"/>
      <w:moveToRangeStart w:id="439" w:author="Microsoft Office User" w:date="2017-03-06T14:15:00Z" w:name="move476573059"/>
      <w:moveTo w:id="440" w:author="Microsoft Office User" w:date="2017-03-06T14:15:00Z">
        <w:r w:rsidRPr="00A75FE7">
          <w:rPr>
            <w:rFonts w:asciiTheme="minorHAnsi" w:hAnsiTheme="minorHAnsi" w:cstheme="minorHAnsi"/>
            <w:color w:val="000000" w:themeColor="text1"/>
          </w:rPr>
          <w:t>White, F. M</w:t>
        </w:r>
        <w:r w:rsidRPr="00304C00">
          <w:rPr>
            <w:rFonts w:asciiTheme="minorHAnsi" w:hAnsiTheme="minorHAnsi" w:cstheme="minorHAnsi"/>
            <w:color w:val="000000" w:themeColor="text1"/>
          </w:rPr>
          <w:t>. Fluid Mechanics, 7</w:t>
        </w:r>
        <w:r w:rsidRPr="00304C00">
          <w:rPr>
            <w:rFonts w:asciiTheme="minorHAnsi" w:hAnsiTheme="minorHAnsi" w:cstheme="minorHAnsi"/>
            <w:color w:val="000000" w:themeColor="text1"/>
            <w:vertAlign w:val="superscript"/>
          </w:rPr>
          <w:t>th</w:t>
        </w:r>
        <w:r w:rsidRPr="00304C00">
          <w:rPr>
            <w:rFonts w:asciiTheme="minorHAnsi" w:hAnsiTheme="minorHAnsi" w:cstheme="minorHAnsi"/>
            <w:color w:val="000000" w:themeColor="text1"/>
          </w:rPr>
          <w:t xml:space="preserve"> ed., McGraw-Hill, 2009.</w:t>
        </w:r>
      </w:moveTo>
    </w:p>
    <w:p w14:paraId="0BC75ED8" w14:textId="77777777" w:rsidR="00CE4109" w:rsidRPr="006F4FC1" w:rsidRDefault="00CE4109" w:rsidP="00CE4109">
      <w:pPr>
        <w:pStyle w:val="ListParagraph"/>
        <w:numPr>
          <w:ilvl w:val="0"/>
          <w:numId w:val="9"/>
        </w:numPr>
        <w:rPr>
          <w:rFonts w:asciiTheme="minorHAnsi" w:hAnsiTheme="minorHAnsi"/>
        </w:rPr>
      </w:pPr>
      <w:moveTo w:id="441" w:author="Microsoft Office User" w:date="2017-03-06T14:15:00Z">
        <w:r w:rsidRPr="00304C00">
          <w:rPr>
            <w:rFonts w:asciiTheme="minorHAnsi" w:hAnsiTheme="minorHAnsi" w:cstheme="minorHAnsi"/>
            <w:color w:val="000000" w:themeColor="text1"/>
          </w:rPr>
          <w:t xml:space="preserve">Adrian, Ronald J., and Jerry </w:t>
        </w:r>
        <w:proofErr w:type="spellStart"/>
        <w:r w:rsidRPr="00304C00">
          <w:rPr>
            <w:rFonts w:asciiTheme="minorHAnsi" w:hAnsiTheme="minorHAnsi" w:cstheme="minorHAnsi"/>
            <w:color w:val="000000" w:themeColor="text1"/>
          </w:rPr>
          <w:t>Westerweel</w:t>
        </w:r>
        <w:proofErr w:type="spellEnd"/>
        <w:r w:rsidRPr="00304C00">
          <w:rPr>
            <w:rFonts w:asciiTheme="minorHAnsi" w:hAnsiTheme="minorHAnsi" w:cstheme="minorHAnsi"/>
            <w:color w:val="000000" w:themeColor="text1"/>
          </w:rPr>
          <w:t>. Particle Image Velocimetry. Cambridge University Press, 2011.</w:t>
        </w:r>
      </w:moveTo>
    </w:p>
    <w:p w14:paraId="06AB4CD1" w14:textId="77777777" w:rsidR="00FC652B" w:rsidRPr="00A7691E" w:rsidRDefault="00FC652B" w:rsidP="00FC652B">
      <w:pPr>
        <w:pStyle w:val="ListParagraph"/>
        <w:numPr>
          <w:ilvl w:val="0"/>
          <w:numId w:val="9"/>
        </w:numPr>
        <w:rPr>
          <w:rFonts w:asciiTheme="minorHAnsi" w:hAnsiTheme="minorHAnsi"/>
        </w:rPr>
      </w:pPr>
      <w:moveToRangeStart w:id="442" w:author="Microsoft Office User" w:date="2017-03-06T14:11:00Z" w:name="move476572790"/>
      <w:moveToRangeEnd w:id="439"/>
      <w:moveTo w:id="443" w:author="Microsoft Office User" w:date="2017-03-06T14:11:00Z">
        <w:r w:rsidRPr="00A7691E">
          <w:rPr>
            <w:rFonts w:asciiTheme="minorHAnsi" w:hAnsiTheme="minorHAnsi"/>
          </w:rPr>
          <w:t>Gerrard, J. H., The wakes of cylindrical bluff bodies at low Reynolds number, Phil. Trans. Roy. Soc. (London) Ser. A, Vol. 288, No. 1354, pp. 351-382 (1978)</w:t>
        </w:r>
      </w:moveTo>
    </w:p>
    <w:p w14:paraId="74AEAE36" w14:textId="77777777" w:rsidR="00FC652B" w:rsidRPr="00A7691E" w:rsidRDefault="00FC652B" w:rsidP="00FC652B">
      <w:pPr>
        <w:pStyle w:val="ListParagraph"/>
        <w:numPr>
          <w:ilvl w:val="0"/>
          <w:numId w:val="9"/>
        </w:numPr>
        <w:rPr>
          <w:rFonts w:asciiTheme="minorHAnsi" w:hAnsiTheme="minorHAnsi"/>
        </w:rPr>
      </w:pPr>
      <w:proofErr w:type="spellStart"/>
      <w:moveTo w:id="444" w:author="Microsoft Office User" w:date="2017-03-06T14:11:00Z">
        <w:r w:rsidRPr="00A7691E">
          <w:rPr>
            <w:rFonts w:asciiTheme="minorHAnsi" w:hAnsiTheme="minorHAnsi"/>
          </w:rPr>
          <w:t>Coutanceau</w:t>
        </w:r>
        <w:proofErr w:type="spellEnd"/>
        <w:r w:rsidRPr="00A7691E">
          <w:rPr>
            <w:rFonts w:asciiTheme="minorHAnsi" w:hAnsiTheme="minorHAnsi"/>
          </w:rPr>
          <w:t xml:space="preserve">, M. and </w:t>
        </w:r>
        <w:proofErr w:type="spellStart"/>
        <w:r w:rsidRPr="00A7691E">
          <w:rPr>
            <w:rFonts w:asciiTheme="minorHAnsi" w:hAnsiTheme="minorHAnsi"/>
          </w:rPr>
          <w:t>Bouard</w:t>
        </w:r>
        <w:proofErr w:type="spellEnd"/>
        <w:r w:rsidRPr="00A7691E">
          <w:rPr>
            <w:rFonts w:asciiTheme="minorHAnsi" w:hAnsiTheme="minorHAnsi"/>
          </w:rPr>
          <w:t>, R., Experimental determination of the viscous flow in the wake of a circular cylinder in uniform translation. Part 1. Steady flow, J. Fluid Mech., Vol. 79, Part 2, pp. 231-256 (1977)</w:t>
        </w:r>
      </w:moveTo>
    </w:p>
    <w:p w14:paraId="6C5E47F9" w14:textId="77777777" w:rsidR="00FC652B" w:rsidRPr="00A7691E" w:rsidRDefault="00FC652B" w:rsidP="00FC652B">
      <w:pPr>
        <w:pStyle w:val="ListParagraph"/>
        <w:numPr>
          <w:ilvl w:val="0"/>
          <w:numId w:val="9"/>
        </w:numPr>
        <w:rPr>
          <w:rFonts w:asciiTheme="minorHAnsi" w:hAnsiTheme="minorHAnsi"/>
        </w:rPr>
      </w:pPr>
      <w:proofErr w:type="spellStart"/>
      <w:moveTo w:id="445" w:author="Microsoft Office User" w:date="2017-03-06T14:11:00Z">
        <w:r w:rsidRPr="00A7691E">
          <w:rPr>
            <w:rFonts w:asciiTheme="minorHAnsi" w:hAnsiTheme="minorHAnsi"/>
          </w:rPr>
          <w:t>Kovásznay</w:t>
        </w:r>
        <w:proofErr w:type="spellEnd"/>
        <w:r w:rsidRPr="00A7691E">
          <w:rPr>
            <w:rFonts w:asciiTheme="minorHAnsi" w:hAnsiTheme="minorHAnsi"/>
          </w:rPr>
          <w:t>, L. S. G., Hot-wire investigation of the wake behind cylinders at low Reynolds numbers, Proc. Roy. Soc. (London) Ser. A, Vol. 198, pp. 174-190 (1949)</w:t>
        </w:r>
      </w:moveTo>
    </w:p>
    <w:p w14:paraId="6E735FF6" w14:textId="77777777" w:rsidR="00FC652B" w:rsidRPr="005F2307" w:rsidRDefault="00FC652B" w:rsidP="00FC652B">
      <w:pPr>
        <w:pStyle w:val="ListParagraph"/>
        <w:numPr>
          <w:ilvl w:val="0"/>
          <w:numId w:val="9"/>
        </w:numPr>
        <w:rPr>
          <w:rFonts w:asciiTheme="minorHAnsi" w:hAnsiTheme="minorHAnsi"/>
        </w:rPr>
      </w:pPr>
      <w:moveToRangeStart w:id="446" w:author="Microsoft Office User" w:date="2017-03-06T14:11:00Z" w:name="move476572718"/>
      <w:moveToRangeEnd w:id="442"/>
      <w:moveTo w:id="447" w:author="Microsoft Office User" w:date="2017-03-06T14:11:00Z">
        <w:r w:rsidRPr="005F2307">
          <w:rPr>
            <w:rFonts w:asciiTheme="minorHAnsi" w:hAnsiTheme="minorHAnsi"/>
          </w:rPr>
          <w:t xml:space="preserve">Fey, U., M. </w:t>
        </w:r>
        <w:proofErr w:type="spellStart"/>
        <w:r w:rsidRPr="005F2307">
          <w:rPr>
            <w:rFonts w:asciiTheme="minorHAnsi" w:hAnsiTheme="minorHAnsi"/>
          </w:rPr>
          <w:t>König</w:t>
        </w:r>
        <w:proofErr w:type="spellEnd"/>
        <w:r w:rsidRPr="005F2307">
          <w:rPr>
            <w:rFonts w:asciiTheme="minorHAnsi" w:hAnsiTheme="minorHAnsi"/>
          </w:rPr>
          <w:t xml:space="preserve">, and H. </w:t>
        </w:r>
        <w:proofErr w:type="spellStart"/>
        <w:r w:rsidRPr="005F2307">
          <w:rPr>
            <w:rFonts w:asciiTheme="minorHAnsi" w:hAnsiTheme="minorHAnsi"/>
          </w:rPr>
          <w:t>Eckelmann</w:t>
        </w:r>
        <w:proofErr w:type="spellEnd"/>
        <w:r w:rsidRPr="005F2307">
          <w:rPr>
            <w:rFonts w:asciiTheme="minorHAnsi" w:hAnsiTheme="minorHAnsi"/>
          </w:rPr>
          <w:t xml:space="preserve">. A new </w:t>
        </w:r>
        <w:proofErr w:type="spellStart"/>
        <w:r w:rsidRPr="005F2307">
          <w:rPr>
            <w:rFonts w:asciiTheme="minorHAnsi" w:hAnsiTheme="minorHAnsi"/>
          </w:rPr>
          <w:t>Strouhal</w:t>
        </w:r>
        <w:proofErr w:type="spellEnd"/>
        <w:r w:rsidRPr="005F2307">
          <w:rPr>
            <w:rFonts w:asciiTheme="minorHAnsi" w:hAnsiTheme="minorHAnsi"/>
          </w:rPr>
          <w:t xml:space="preserve">–Reynolds-number relationship for the circular cylinder in the range </w:t>
        </w:r>
        <m:oMath>
          <m:r>
            <w:rPr>
              <w:rFonts w:ascii="Cambria Math" w:hAnsi="Cambria Math"/>
            </w:rPr>
            <m:t>47&lt;</m:t>
          </m:r>
          <m:r>
            <m:rPr>
              <m:sty m:val="p"/>
            </m:rPr>
            <w:rPr>
              <w:rFonts w:ascii="Cambria Math" w:hAnsi="Cambria Math"/>
            </w:rPr>
            <m:t>Re</m:t>
          </m:r>
          <m:r>
            <w:rPr>
              <w:rFonts w:ascii="Cambria Math" w:hAnsi="Cambria Math"/>
            </w:rPr>
            <m:t>&lt;2×</m:t>
          </m:r>
          <m:sSup>
            <m:sSupPr>
              <m:ctrlPr>
                <w:rPr>
                  <w:rFonts w:ascii="Cambria Math" w:hAnsi="Cambria Math"/>
                  <w:i/>
                </w:rPr>
              </m:ctrlPr>
            </m:sSupPr>
            <m:e>
              <m:r>
                <w:rPr>
                  <w:rFonts w:ascii="Cambria Math" w:hAnsi="Cambria Math"/>
                </w:rPr>
                <m:t>10</m:t>
              </m:r>
            </m:e>
            <m:sup>
              <m:r>
                <w:rPr>
                  <w:rFonts w:ascii="Cambria Math" w:hAnsi="Cambria Math"/>
                </w:rPr>
                <m:t>5</m:t>
              </m:r>
            </m:sup>
          </m:sSup>
        </m:oMath>
        <w:r w:rsidRPr="005F2307">
          <w:rPr>
            <w:rFonts w:asciiTheme="minorHAnsi" w:hAnsiTheme="minorHAnsi"/>
          </w:rPr>
          <w:t xml:space="preserve">. </w:t>
        </w:r>
        <w:r w:rsidRPr="005F2307">
          <w:rPr>
            <w:rFonts w:asciiTheme="minorHAnsi" w:hAnsiTheme="minorHAnsi"/>
            <w:iCs/>
          </w:rPr>
          <w:t>Physics of Fluids</w:t>
        </w:r>
        <w:r w:rsidRPr="005F2307">
          <w:rPr>
            <w:rFonts w:asciiTheme="minorHAnsi" w:hAnsiTheme="minorHAnsi"/>
          </w:rPr>
          <w:t xml:space="preserve">, </w:t>
        </w:r>
        <w:r w:rsidRPr="005F2307">
          <w:rPr>
            <w:rFonts w:asciiTheme="minorHAnsi" w:hAnsiTheme="minorHAnsi"/>
            <w:b/>
            <w:iCs/>
          </w:rPr>
          <w:t>10</w:t>
        </w:r>
        <w:r w:rsidRPr="005F2307">
          <w:rPr>
            <w:rFonts w:asciiTheme="minorHAnsi" w:hAnsiTheme="minorHAnsi"/>
          </w:rPr>
          <w:t>(7):1547, 1998.</w:t>
        </w:r>
      </w:moveTo>
    </w:p>
    <w:p w14:paraId="7D88AA6E" w14:textId="77777777" w:rsidR="00FC652B" w:rsidRPr="00304C00" w:rsidRDefault="00FC652B" w:rsidP="00FC652B">
      <w:pPr>
        <w:pStyle w:val="ListParagraph"/>
        <w:numPr>
          <w:ilvl w:val="0"/>
          <w:numId w:val="9"/>
        </w:numPr>
        <w:rPr>
          <w:rFonts w:asciiTheme="minorHAnsi" w:hAnsiTheme="minorHAnsi" w:cstheme="minorHAnsi"/>
          <w:color w:val="000000" w:themeColor="text1"/>
        </w:rPr>
      </w:pPr>
      <w:moveToRangeStart w:id="448" w:author="Microsoft Office User" w:date="2017-03-06T14:12:00Z" w:name="move476572886"/>
      <w:moveToRangeEnd w:id="446"/>
      <w:moveTo w:id="449" w:author="Microsoft Office User" w:date="2017-03-06T14:12:00Z">
        <w:r w:rsidRPr="00304C00">
          <w:rPr>
            <w:rFonts w:asciiTheme="minorHAnsi" w:hAnsiTheme="minorHAnsi" w:cstheme="minorHAnsi"/>
            <w:color w:val="000000" w:themeColor="text1"/>
          </w:rPr>
          <w:t xml:space="preserve">Maas, H.-G., A. </w:t>
        </w:r>
        <w:proofErr w:type="spellStart"/>
        <w:r w:rsidRPr="00304C00">
          <w:rPr>
            <w:rFonts w:asciiTheme="minorHAnsi" w:hAnsiTheme="minorHAnsi" w:cstheme="minorHAnsi"/>
            <w:color w:val="000000" w:themeColor="text1"/>
          </w:rPr>
          <w:t>Grün</w:t>
        </w:r>
        <w:proofErr w:type="spellEnd"/>
        <w:r w:rsidRPr="00304C00">
          <w:rPr>
            <w:rFonts w:asciiTheme="minorHAnsi" w:hAnsiTheme="minorHAnsi" w:cstheme="minorHAnsi"/>
            <w:color w:val="000000" w:themeColor="text1"/>
          </w:rPr>
          <w:t xml:space="preserve">, and D. </w:t>
        </w:r>
        <w:proofErr w:type="spellStart"/>
        <w:r w:rsidRPr="00304C00">
          <w:rPr>
            <w:rFonts w:asciiTheme="minorHAnsi" w:hAnsiTheme="minorHAnsi" w:cstheme="minorHAnsi"/>
            <w:color w:val="000000" w:themeColor="text1"/>
          </w:rPr>
          <w:t>Papantoniou</w:t>
        </w:r>
        <w:proofErr w:type="spellEnd"/>
        <w:r w:rsidRPr="00304C00">
          <w:rPr>
            <w:rFonts w:asciiTheme="minorHAnsi" w:hAnsiTheme="minorHAnsi" w:cstheme="minorHAnsi"/>
            <w:color w:val="000000" w:themeColor="text1"/>
          </w:rPr>
          <w:t xml:space="preserve">. Particle Tracking in three dimensional turbulent flows - Part I: Photogrammetric </w:t>
        </w:r>
        <w:r w:rsidRPr="00A75FE7">
          <w:rPr>
            <w:rFonts w:asciiTheme="minorHAnsi" w:hAnsiTheme="minorHAnsi" w:cstheme="minorHAnsi"/>
            <w:color w:val="000000" w:themeColor="text1"/>
          </w:rPr>
          <w:t>determination of particle coordinates. Experiments in Fluids Vol. 15, pp. 133-146</w:t>
        </w:r>
        <w:r w:rsidRPr="00304C00">
          <w:rPr>
            <w:rFonts w:asciiTheme="minorHAnsi" w:hAnsiTheme="minorHAnsi" w:cstheme="minorHAnsi"/>
            <w:color w:val="000000" w:themeColor="text1"/>
          </w:rPr>
          <w:t xml:space="preserve">, </w:t>
        </w:r>
        <w:r w:rsidRPr="00304C00">
          <w:rPr>
            <w:rFonts w:asciiTheme="minorHAnsi" w:hAnsiTheme="minorHAnsi" w:cstheme="minorHAnsi"/>
            <w:color w:val="000000" w:themeColor="text1"/>
            <w:lang w:val="es-ES"/>
          </w:rPr>
          <w:t>1993.</w:t>
        </w:r>
      </w:moveTo>
    </w:p>
    <w:p w14:paraId="379B859F" w14:textId="77777777" w:rsidR="00FC652B" w:rsidRPr="00304C00" w:rsidRDefault="00FC652B" w:rsidP="00FC652B">
      <w:pPr>
        <w:pStyle w:val="ListParagraph"/>
        <w:numPr>
          <w:ilvl w:val="0"/>
          <w:numId w:val="9"/>
        </w:numPr>
        <w:rPr>
          <w:rFonts w:asciiTheme="minorHAnsi" w:hAnsiTheme="minorHAnsi" w:cstheme="minorHAnsi"/>
          <w:color w:val="000000" w:themeColor="text1"/>
        </w:rPr>
      </w:pPr>
      <w:moveToRangeStart w:id="450" w:author="Microsoft Office User" w:date="2017-03-06T14:12:00Z" w:name="move476572894"/>
      <w:moveToRangeEnd w:id="448"/>
      <w:moveTo w:id="451" w:author="Microsoft Office User" w:date="2017-03-06T14:12:00Z">
        <w:r w:rsidRPr="00304C00">
          <w:rPr>
            <w:rFonts w:asciiTheme="minorHAnsi" w:hAnsiTheme="minorHAnsi" w:cstheme="minorHAnsi"/>
            <w:color w:val="000000" w:themeColor="text1"/>
          </w:rPr>
          <w:t xml:space="preserve">Malik, N., T. </w:t>
        </w:r>
        <w:proofErr w:type="spellStart"/>
        <w:r w:rsidRPr="00304C00">
          <w:rPr>
            <w:rFonts w:asciiTheme="minorHAnsi" w:hAnsiTheme="minorHAnsi" w:cstheme="minorHAnsi"/>
            <w:color w:val="000000" w:themeColor="text1"/>
          </w:rPr>
          <w:t>Dracos</w:t>
        </w:r>
        <w:proofErr w:type="spellEnd"/>
        <w:r w:rsidRPr="00304C00">
          <w:rPr>
            <w:rFonts w:asciiTheme="minorHAnsi" w:hAnsiTheme="minorHAnsi" w:cstheme="minorHAnsi"/>
            <w:color w:val="000000" w:themeColor="text1"/>
          </w:rPr>
          <w:t xml:space="preserve">, and D. </w:t>
        </w:r>
        <w:proofErr w:type="spellStart"/>
        <w:r w:rsidRPr="00304C00">
          <w:rPr>
            <w:rFonts w:asciiTheme="minorHAnsi" w:hAnsiTheme="minorHAnsi" w:cstheme="minorHAnsi"/>
            <w:color w:val="000000" w:themeColor="text1"/>
          </w:rPr>
          <w:t>Papantoniou</w:t>
        </w:r>
        <w:proofErr w:type="spellEnd"/>
        <w:r w:rsidRPr="00304C00">
          <w:rPr>
            <w:rFonts w:asciiTheme="minorHAnsi" w:hAnsiTheme="minorHAnsi" w:cstheme="minorHAnsi"/>
            <w:color w:val="000000" w:themeColor="text1"/>
          </w:rPr>
          <w:t xml:space="preserve"> Particle Tracking in three dimensional turbulent flows - Part II: Particle tracking. Experiments in Fluids Vol. 15, pp. 279-294</w:t>
        </w:r>
        <w:r w:rsidRPr="00304C00">
          <w:rPr>
            <w:rFonts w:asciiTheme="minorHAnsi" w:hAnsiTheme="minorHAnsi" w:cstheme="minorHAnsi"/>
            <w:color w:val="000000" w:themeColor="text1"/>
            <w:lang w:val="es-ES"/>
          </w:rPr>
          <w:t>, 1993.</w:t>
        </w:r>
      </w:moveTo>
    </w:p>
    <w:moveToRangeEnd w:id="450"/>
    <w:p w14:paraId="2CD785A2" w14:textId="77777777" w:rsidR="00FC652B" w:rsidRPr="00933D86" w:rsidRDefault="00FC652B" w:rsidP="00FC652B">
      <w:pPr>
        <w:pStyle w:val="ListParagraph"/>
        <w:numPr>
          <w:ilvl w:val="0"/>
          <w:numId w:val="9"/>
        </w:numPr>
        <w:rPr>
          <w:ins w:id="452" w:author="Microsoft Office User" w:date="2017-03-06T14:13:00Z"/>
          <w:rFonts w:asciiTheme="minorHAnsi" w:hAnsiTheme="minorHAnsi"/>
        </w:rPr>
      </w:pPr>
      <w:proofErr w:type="spellStart"/>
      <w:ins w:id="453" w:author="Microsoft Office User" w:date="2017-03-06T14:13:00Z">
        <w:r w:rsidRPr="00304C00">
          <w:rPr>
            <w:rFonts w:asciiTheme="minorHAnsi" w:hAnsiTheme="minorHAnsi" w:cstheme="minorHAnsi"/>
            <w:color w:val="000000" w:themeColor="text1"/>
          </w:rPr>
          <w:t>Tropea</w:t>
        </w:r>
        <w:proofErr w:type="spellEnd"/>
        <w:r w:rsidRPr="00304C00">
          <w:rPr>
            <w:rFonts w:asciiTheme="minorHAnsi" w:hAnsiTheme="minorHAnsi" w:cstheme="minorHAnsi"/>
            <w:color w:val="000000" w:themeColor="text1"/>
          </w:rPr>
          <w:t>, C</w:t>
        </w:r>
        <w:r>
          <w:rPr>
            <w:rFonts w:asciiTheme="minorHAnsi" w:hAnsiTheme="minorHAnsi" w:cstheme="minorHAnsi"/>
            <w:color w:val="000000" w:themeColor="text1"/>
          </w:rPr>
          <w:t>.</w:t>
        </w:r>
        <w:r w:rsidRPr="00304C00">
          <w:rPr>
            <w:rFonts w:asciiTheme="minorHAnsi" w:hAnsiTheme="minorHAnsi" w:cstheme="minorHAnsi"/>
            <w:color w:val="000000" w:themeColor="text1"/>
          </w:rPr>
          <w:t>, A</w:t>
        </w:r>
        <w:r>
          <w:rPr>
            <w:rFonts w:asciiTheme="minorHAnsi" w:hAnsiTheme="minorHAnsi" w:cstheme="minorHAnsi"/>
            <w:color w:val="000000" w:themeColor="text1"/>
          </w:rPr>
          <w:t>.</w:t>
        </w:r>
        <w:r w:rsidRPr="00304C00">
          <w:rPr>
            <w:rFonts w:asciiTheme="minorHAnsi" w:hAnsiTheme="minorHAnsi" w:cstheme="minorHAnsi"/>
            <w:color w:val="000000" w:themeColor="text1"/>
          </w:rPr>
          <w:t xml:space="preserve">L. </w:t>
        </w:r>
        <w:proofErr w:type="spellStart"/>
        <w:r w:rsidRPr="00304C00">
          <w:rPr>
            <w:rFonts w:asciiTheme="minorHAnsi" w:hAnsiTheme="minorHAnsi" w:cstheme="minorHAnsi"/>
            <w:color w:val="000000" w:themeColor="text1"/>
          </w:rPr>
          <w:t>Yarin</w:t>
        </w:r>
        <w:proofErr w:type="spellEnd"/>
        <w:r w:rsidRPr="00304C00">
          <w:rPr>
            <w:rFonts w:asciiTheme="minorHAnsi" w:hAnsiTheme="minorHAnsi" w:cstheme="minorHAnsi"/>
            <w:color w:val="000000" w:themeColor="text1"/>
          </w:rPr>
          <w:t>, and J</w:t>
        </w:r>
        <w:r>
          <w:rPr>
            <w:rFonts w:asciiTheme="minorHAnsi" w:hAnsiTheme="minorHAnsi" w:cstheme="minorHAnsi"/>
            <w:color w:val="000000" w:themeColor="text1"/>
          </w:rPr>
          <w:t>.</w:t>
        </w:r>
        <w:r w:rsidRPr="00304C00">
          <w:rPr>
            <w:rFonts w:asciiTheme="minorHAnsi" w:hAnsiTheme="minorHAnsi" w:cstheme="minorHAnsi"/>
            <w:color w:val="000000" w:themeColor="text1"/>
          </w:rPr>
          <w:t>F. Foss. Springer Handbook of Experimental Fluid Mechanics. Vol. 1. Springer Science &amp; Business Media, 2007.</w:t>
        </w:r>
      </w:ins>
    </w:p>
    <w:p w14:paraId="494F0C8A" w14:textId="77777777" w:rsidR="008D10AE" w:rsidRPr="00B164C1" w:rsidRDefault="008D10AE" w:rsidP="008D10AE">
      <w:pPr>
        <w:pStyle w:val="ListParagraph"/>
        <w:numPr>
          <w:ilvl w:val="0"/>
          <w:numId w:val="9"/>
        </w:numPr>
        <w:rPr>
          <w:ins w:id="454" w:author="Ricardo Mejia-Alvarez" w:date="2017-02-26T23:52:00Z"/>
          <w:rFonts w:asciiTheme="minorHAnsi" w:hAnsiTheme="minorHAnsi" w:cstheme="minorHAnsi"/>
          <w:color w:val="000000" w:themeColor="text1"/>
        </w:rPr>
      </w:pPr>
      <w:ins w:id="455" w:author="Ricardo Mejia-Alvarez" w:date="2017-02-26T23:52:00Z">
        <w:r w:rsidRPr="007C6A4F">
          <w:rPr>
            <w:rFonts w:asciiTheme="minorHAnsi" w:hAnsiTheme="minorHAnsi" w:cstheme="minorHAnsi"/>
            <w:color w:val="000000" w:themeColor="text1"/>
          </w:rPr>
          <w:t xml:space="preserve">Monaghan, J. J., and J. B. </w:t>
        </w:r>
        <w:proofErr w:type="spellStart"/>
        <w:r w:rsidRPr="007C6A4F">
          <w:rPr>
            <w:rFonts w:asciiTheme="minorHAnsi" w:hAnsiTheme="minorHAnsi" w:cstheme="minorHAnsi"/>
            <w:color w:val="000000" w:themeColor="text1"/>
          </w:rPr>
          <w:t>Kajtar</w:t>
        </w:r>
        <w:proofErr w:type="spellEnd"/>
        <w:r w:rsidRPr="007C6A4F">
          <w:rPr>
            <w:rFonts w:asciiTheme="minorHAnsi" w:hAnsiTheme="minorHAnsi" w:cstheme="minorHAnsi"/>
            <w:color w:val="000000" w:themeColor="text1"/>
          </w:rPr>
          <w:t>. Leonardo da Vinci’s turbulent tank in two dimensions.</w:t>
        </w:r>
        <w:r w:rsidRPr="001E6B08">
          <w:rPr>
            <w:rFonts w:asciiTheme="minorHAnsi" w:hAnsiTheme="minorHAnsi" w:cstheme="minorHAnsi"/>
            <w:color w:val="000000" w:themeColor="text1"/>
          </w:rPr>
          <w:t xml:space="preserve"> European Journal of Mechanics-B/Fluids</w:t>
        </w:r>
        <w:r w:rsidRPr="00A13C09">
          <w:rPr>
            <w:rFonts w:asciiTheme="minorHAnsi" w:hAnsiTheme="minorHAnsi" w:cstheme="minorHAnsi"/>
            <w:color w:val="000000" w:themeColor="text1"/>
          </w:rPr>
          <w:t>. 44:</w:t>
        </w:r>
        <w:r w:rsidRPr="00B164C1">
          <w:rPr>
            <w:rFonts w:asciiTheme="minorHAnsi" w:hAnsiTheme="minorHAnsi" w:cstheme="minorHAnsi"/>
            <w:color w:val="000000" w:themeColor="text1"/>
          </w:rPr>
          <w:t>1-9, 2014.</w:t>
        </w:r>
        <w:bookmarkEnd w:id="438"/>
      </w:ins>
    </w:p>
    <w:p w14:paraId="2171A74F" w14:textId="0414D9AD" w:rsidR="000E74CB" w:rsidRPr="00304C00" w:rsidDel="00CE4109" w:rsidRDefault="000E74CB" w:rsidP="000E74CB">
      <w:pPr>
        <w:pStyle w:val="ListParagraph"/>
        <w:numPr>
          <w:ilvl w:val="0"/>
          <w:numId w:val="9"/>
        </w:numPr>
        <w:rPr>
          <w:rFonts w:asciiTheme="minorHAnsi" w:hAnsiTheme="minorHAnsi" w:cstheme="minorHAnsi"/>
          <w:color w:val="000000" w:themeColor="text1"/>
        </w:rPr>
      </w:pPr>
      <w:moveFromRangeStart w:id="456" w:author="Microsoft Office User" w:date="2017-03-06T14:15:00Z" w:name="move476573059"/>
      <w:moveFrom w:id="457" w:author="Microsoft Office User" w:date="2017-03-06T14:15:00Z">
        <w:r w:rsidRPr="00A75FE7" w:rsidDel="00CE4109">
          <w:rPr>
            <w:rFonts w:asciiTheme="minorHAnsi" w:hAnsiTheme="minorHAnsi" w:cstheme="minorHAnsi"/>
            <w:color w:val="000000" w:themeColor="text1"/>
          </w:rPr>
          <w:t>White, F. M</w:t>
        </w:r>
        <w:r w:rsidRPr="00304C00" w:rsidDel="00CE4109">
          <w:rPr>
            <w:rFonts w:asciiTheme="minorHAnsi" w:hAnsiTheme="minorHAnsi" w:cstheme="minorHAnsi"/>
            <w:color w:val="000000" w:themeColor="text1"/>
          </w:rPr>
          <w:t>. Fluid Mechanics, 7</w:t>
        </w:r>
        <w:r w:rsidRPr="00304C00" w:rsidDel="00CE4109">
          <w:rPr>
            <w:rFonts w:asciiTheme="minorHAnsi" w:hAnsiTheme="minorHAnsi" w:cstheme="minorHAnsi"/>
            <w:color w:val="000000" w:themeColor="text1"/>
            <w:vertAlign w:val="superscript"/>
          </w:rPr>
          <w:t>th</w:t>
        </w:r>
        <w:r w:rsidRPr="00304C00" w:rsidDel="00CE4109">
          <w:rPr>
            <w:rFonts w:asciiTheme="minorHAnsi" w:hAnsiTheme="minorHAnsi" w:cstheme="minorHAnsi"/>
            <w:color w:val="000000" w:themeColor="text1"/>
          </w:rPr>
          <w:t xml:space="preserve"> ed., McGraw-Hill, 2009.</w:t>
        </w:r>
        <w:bookmarkEnd w:id="434"/>
      </w:moveFrom>
    </w:p>
    <w:p w14:paraId="4C23C760" w14:textId="554036CF" w:rsidR="004B174C" w:rsidRPr="00304C00" w:rsidDel="00CE4109" w:rsidRDefault="004B174C" w:rsidP="004B174C">
      <w:pPr>
        <w:pStyle w:val="ListParagraph"/>
        <w:numPr>
          <w:ilvl w:val="0"/>
          <w:numId w:val="9"/>
        </w:numPr>
        <w:rPr>
          <w:rFonts w:asciiTheme="minorHAnsi" w:hAnsiTheme="minorHAnsi"/>
          <w:rPrChange w:id="458" w:author="Ricardo Mejia-Alvarez" w:date="2017-02-27T09:31:00Z">
            <w:rPr/>
          </w:rPrChange>
        </w:rPr>
      </w:pPr>
      <w:moveFrom w:id="459" w:author="Microsoft Office User" w:date="2017-03-06T14:15:00Z">
        <w:r w:rsidRPr="00304C00" w:rsidDel="00CE4109">
          <w:rPr>
            <w:rFonts w:asciiTheme="minorHAnsi" w:hAnsiTheme="minorHAnsi" w:cstheme="minorHAnsi"/>
            <w:color w:val="000000" w:themeColor="text1"/>
          </w:rPr>
          <w:t>Adrian, Ronald J., and Jerry Westerweel. Particle Image Velocimetry. Cambridge University Press, 2011.</w:t>
        </w:r>
        <w:bookmarkEnd w:id="435"/>
      </w:moveFrom>
    </w:p>
    <w:p w14:paraId="393D8C51" w14:textId="09A02384" w:rsidR="00865F7E" w:rsidRPr="00304C00" w:rsidDel="00FC652B" w:rsidRDefault="00865F7E" w:rsidP="00865F7E">
      <w:pPr>
        <w:pStyle w:val="ListParagraph"/>
        <w:numPr>
          <w:ilvl w:val="0"/>
          <w:numId w:val="9"/>
        </w:numPr>
        <w:rPr>
          <w:rFonts w:asciiTheme="minorHAnsi" w:hAnsiTheme="minorHAnsi" w:cstheme="minorHAnsi"/>
          <w:color w:val="000000" w:themeColor="text1"/>
        </w:rPr>
      </w:pPr>
      <w:bookmarkStart w:id="460" w:name="_Ref472185278"/>
      <w:moveFromRangeStart w:id="461" w:author="Microsoft Office User" w:date="2017-03-06T14:12:00Z" w:name="move476572886"/>
      <w:moveFromRangeEnd w:id="456"/>
      <w:moveFrom w:id="462" w:author="Microsoft Office User" w:date="2017-03-06T14:12:00Z">
        <w:r w:rsidRPr="00304C00" w:rsidDel="00FC652B">
          <w:rPr>
            <w:rFonts w:asciiTheme="minorHAnsi" w:hAnsiTheme="minorHAnsi" w:cstheme="minorHAnsi"/>
            <w:color w:val="000000" w:themeColor="text1"/>
          </w:rPr>
          <w:t xml:space="preserve">Maas, H.-G., A. Grün, and D. Papantoniou. Particle Tracking in three dimensional turbulent flows - Part I: Photogrammetric </w:t>
        </w:r>
        <w:r w:rsidRPr="00A75FE7" w:rsidDel="00FC652B">
          <w:rPr>
            <w:rFonts w:asciiTheme="minorHAnsi" w:hAnsiTheme="minorHAnsi" w:cstheme="minorHAnsi"/>
            <w:color w:val="000000" w:themeColor="text1"/>
          </w:rPr>
          <w:t>determination of particle coordinates. Experiments in Fluids Vol. 15, pp. 133-146</w:t>
        </w:r>
        <w:r w:rsidRPr="00304C00" w:rsidDel="00FC652B">
          <w:rPr>
            <w:rFonts w:asciiTheme="minorHAnsi" w:hAnsiTheme="minorHAnsi" w:cstheme="minorHAnsi"/>
            <w:color w:val="000000" w:themeColor="text1"/>
          </w:rPr>
          <w:t xml:space="preserve">, </w:t>
        </w:r>
        <w:r w:rsidRPr="00304C00" w:rsidDel="00FC652B">
          <w:rPr>
            <w:rFonts w:asciiTheme="minorHAnsi" w:hAnsiTheme="minorHAnsi" w:cstheme="minorHAnsi"/>
            <w:color w:val="000000" w:themeColor="text1"/>
            <w:lang w:val="es-ES"/>
          </w:rPr>
          <w:t>1993.</w:t>
        </w:r>
        <w:bookmarkEnd w:id="460"/>
      </w:moveFrom>
    </w:p>
    <w:p w14:paraId="60AF1ECD" w14:textId="4581D58C" w:rsidR="00865F7E" w:rsidRPr="00304C00" w:rsidDel="00FC652B" w:rsidRDefault="00865F7E" w:rsidP="00865F7E">
      <w:pPr>
        <w:pStyle w:val="ListParagraph"/>
        <w:numPr>
          <w:ilvl w:val="0"/>
          <w:numId w:val="9"/>
        </w:numPr>
        <w:rPr>
          <w:rFonts w:asciiTheme="minorHAnsi" w:hAnsiTheme="minorHAnsi" w:cstheme="minorHAnsi"/>
          <w:color w:val="000000" w:themeColor="text1"/>
        </w:rPr>
      </w:pPr>
      <w:bookmarkStart w:id="463" w:name="_Ref472185282"/>
      <w:moveFromRangeStart w:id="464" w:author="Microsoft Office User" w:date="2017-03-06T14:12:00Z" w:name="move476572894"/>
      <w:moveFromRangeEnd w:id="461"/>
      <w:moveFrom w:id="465" w:author="Microsoft Office User" w:date="2017-03-06T14:12:00Z">
        <w:r w:rsidRPr="00304C00" w:rsidDel="00FC652B">
          <w:rPr>
            <w:rFonts w:asciiTheme="minorHAnsi" w:hAnsiTheme="minorHAnsi" w:cstheme="minorHAnsi"/>
            <w:color w:val="000000" w:themeColor="text1"/>
          </w:rPr>
          <w:t>Malik, N., T. Dracos, and D. Papantoniou Particle Tracking in three dimensional turbulent flows - Part II: Particle tracking. Experiments in Fluids Vol. 15, pp. 279-294</w:t>
        </w:r>
        <w:r w:rsidRPr="00304C00" w:rsidDel="00FC652B">
          <w:rPr>
            <w:rFonts w:asciiTheme="minorHAnsi" w:hAnsiTheme="minorHAnsi" w:cstheme="minorHAnsi"/>
            <w:color w:val="000000" w:themeColor="text1"/>
            <w:lang w:val="es-ES"/>
          </w:rPr>
          <w:t>, 1993.</w:t>
        </w:r>
        <w:bookmarkEnd w:id="463"/>
      </w:moveFrom>
    </w:p>
    <w:p w14:paraId="2C5E6D7A" w14:textId="37B964E6" w:rsidR="004B174C" w:rsidRPr="00304C00" w:rsidDel="00FC652B" w:rsidRDefault="00865F7E" w:rsidP="004B174C">
      <w:pPr>
        <w:pStyle w:val="ListParagraph"/>
        <w:numPr>
          <w:ilvl w:val="0"/>
          <w:numId w:val="9"/>
        </w:numPr>
        <w:rPr>
          <w:ins w:id="466" w:author="Ricardo Mejia-Alvarez" w:date="2017-02-27T09:30:00Z"/>
          <w:del w:id="467" w:author="Microsoft Office User" w:date="2017-03-06T14:13:00Z"/>
          <w:rFonts w:asciiTheme="minorHAnsi" w:hAnsiTheme="minorHAnsi"/>
          <w:rPrChange w:id="468" w:author="Ricardo Mejia-Alvarez" w:date="2017-02-27T09:31:00Z">
            <w:rPr>
              <w:ins w:id="469" w:author="Ricardo Mejia-Alvarez" w:date="2017-02-27T09:30:00Z"/>
              <w:del w:id="470" w:author="Microsoft Office User" w:date="2017-03-06T14:13:00Z"/>
              <w:rFonts w:asciiTheme="minorHAnsi" w:hAnsiTheme="minorHAnsi" w:cstheme="minorHAnsi"/>
              <w:color w:val="000000" w:themeColor="text1"/>
            </w:rPr>
          </w:rPrChange>
        </w:rPr>
      </w:pPr>
      <w:bookmarkStart w:id="471" w:name="_Ref472181891"/>
      <w:moveFromRangeEnd w:id="464"/>
      <w:del w:id="472" w:author="Microsoft Office User" w:date="2017-03-06T14:13:00Z">
        <w:r w:rsidRPr="00304C00" w:rsidDel="00FC652B">
          <w:rPr>
            <w:rFonts w:asciiTheme="minorHAnsi" w:hAnsiTheme="minorHAnsi" w:cstheme="minorHAnsi"/>
            <w:color w:val="000000" w:themeColor="text1"/>
          </w:rPr>
          <w:delText>Tropea, Cameron</w:delText>
        </w:r>
      </w:del>
      <w:ins w:id="473" w:author="Ricardo Mejia-Alvarez" w:date="2017-02-27T09:31:00Z">
        <w:del w:id="474" w:author="Microsoft Office User" w:date="2017-03-06T14:13:00Z">
          <w:r w:rsidR="00304C00" w:rsidRPr="00304C00" w:rsidDel="00FC652B">
            <w:rPr>
              <w:rFonts w:asciiTheme="minorHAnsi" w:hAnsiTheme="minorHAnsi" w:cstheme="minorHAnsi"/>
              <w:color w:val="000000" w:themeColor="text1"/>
            </w:rPr>
            <w:delText>C</w:delText>
          </w:r>
          <w:r w:rsidR="00304C00" w:rsidDel="00FC652B">
            <w:rPr>
              <w:rFonts w:asciiTheme="minorHAnsi" w:hAnsiTheme="minorHAnsi" w:cstheme="minorHAnsi"/>
              <w:color w:val="000000" w:themeColor="text1"/>
            </w:rPr>
            <w:delText>.</w:delText>
          </w:r>
        </w:del>
      </w:ins>
      <w:del w:id="475" w:author="Microsoft Office User" w:date="2017-03-06T14:13:00Z">
        <w:r w:rsidRPr="00304C00" w:rsidDel="00FC652B">
          <w:rPr>
            <w:rFonts w:asciiTheme="minorHAnsi" w:hAnsiTheme="minorHAnsi" w:cstheme="minorHAnsi"/>
            <w:color w:val="000000" w:themeColor="text1"/>
          </w:rPr>
          <w:delText xml:space="preserve">, Alexander </w:delText>
        </w:r>
      </w:del>
      <w:ins w:id="476" w:author="Ricardo Mejia-Alvarez" w:date="2017-02-27T09:31:00Z">
        <w:del w:id="477" w:author="Microsoft Office User" w:date="2017-03-06T14:13:00Z">
          <w:r w:rsidR="00304C00" w:rsidRPr="00304C00" w:rsidDel="00FC652B">
            <w:rPr>
              <w:rFonts w:asciiTheme="minorHAnsi" w:hAnsiTheme="minorHAnsi" w:cstheme="minorHAnsi"/>
              <w:color w:val="000000" w:themeColor="text1"/>
            </w:rPr>
            <w:delText>A</w:delText>
          </w:r>
          <w:r w:rsidR="00304C00" w:rsidDel="00FC652B">
            <w:rPr>
              <w:rFonts w:asciiTheme="minorHAnsi" w:hAnsiTheme="minorHAnsi" w:cstheme="minorHAnsi"/>
              <w:color w:val="000000" w:themeColor="text1"/>
            </w:rPr>
            <w:delText>.</w:delText>
          </w:r>
        </w:del>
      </w:ins>
      <w:del w:id="478" w:author="Microsoft Office User" w:date="2017-03-06T14:13:00Z">
        <w:r w:rsidRPr="00304C00" w:rsidDel="00FC652B">
          <w:rPr>
            <w:rFonts w:asciiTheme="minorHAnsi" w:hAnsiTheme="minorHAnsi" w:cstheme="minorHAnsi"/>
            <w:color w:val="000000" w:themeColor="text1"/>
          </w:rPr>
          <w:delText xml:space="preserve">L. Yarin, and John </w:delText>
        </w:r>
      </w:del>
      <w:ins w:id="479" w:author="Ricardo Mejia-Alvarez" w:date="2017-02-27T09:31:00Z">
        <w:del w:id="480" w:author="Microsoft Office User" w:date="2017-03-06T14:13:00Z">
          <w:r w:rsidR="00304C00" w:rsidRPr="00304C00" w:rsidDel="00FC652B">
            <w:rPr>
              <w:rFonts w:asciiTheme="minorHAnsi" w:hAnsiTheme="minorHAnsi" w:cstheme="minorHAnsi"/>
              <w:color w:val="000000" w:themeColor="text1"/>
            </w:rPr>
            <w:delText>J</w:delText>
          </w:r>
          <w:r w:rsidR="00304C00" w:rsidDel="00FC652B">
            <w:rPr>
              <w:rFonts w:asciiTheme="minorHAnsi" w:hAnsiTheme="minorHAnsi" w:cstheme="minorHAnsi"/>
              <w:color w:val="000000" w:themeColor="text1"/>
            </w:rPr>
            <w:delText>.</w:delText>
          </w:r>
        </w:del>
      </w:ins>
      <w:del w:id="481" w:author="Microsoft Office User" w:date="2017-03-06T14:13:00Z">
        <w:r w:rsidRPr="00304C00" w:rsidDel="00FC652B">
          <w:rPr>
            <w:rFonts w:asciiTheme="minorHAnsi" w:hAnsiTheme="minorHAnsi" w:cstheme="minorHAnsi"/>
            <w:color w:val="000000" w:themeColor="text1"/>
          </w:rPr>
          <w:delText>F. Foss. Springer Handbook of Experimental Fluid Mechanics. Vol. 1. Springer Science &amp; Business Media, 2007.</w:delText>
        </w:r>
      </w:del>
      <w:bookmarkEnd w:id="471"/>
    </w:p>
    <w:p w14:paraId="23881182" w14:textId="052E2B3B" w:rsidR="00304C00" w:rsidRPr="00304C00" w:rsidDel="00FC652B" w:rsidRDefault="00304C00" w:rsidP="00304C00">
      <w:pPr>
        <w:pStyle w:val="ListParagraph"/>
        <w:numPr>
          <w:ilvl w:val="0"/>
          <w:numId w:val="9"/>
        </w:numPr>
        <w:rPr>
          <w:ins w:id="482" w:author="Ricardo Mejia-Alvarez" w:date="2017-02-27T09:30:00Z"/>
          <w:rFonts w:asciiTheme="minorHAnsi" w:hAnsiTheme="minorHAnsi"/>
          <w:rPrChange w:id="483" w:author="Ricardo Mejia-Alvarez" w:date="2017-02-27T09:31:00Z">
            <w:rPr>
              <w:ins w:id="484" w:author="Ricardo Mejia-Alvarez" w:date="2017-02-27T09:30:00Z"/>
            </w:rPr>
          </w:rPrChange>
        </w:rPr>
      </w:pPr>
      <w:bookmarkStart w:id="485" w:name="_Ref475951303"/>
      <w:moveFromRangeStart w:id="486" w:author="Microsoft Office User" w:date="2017-03-06T14:11:00Z" w:name="move476572790"/>
      <w:moveFrom w:id="487" w:author="Microsoft Office User" w:date="2017-03-06T14:11:00Z">
        <w:ins w:id="488" w:author="Ricardo Mejia-Alvarez" w:date="2017-02-27T09:30:00Z">
          <w:r w:rsidRPr="00304C00" w:rsidDel="00FC652B">
            <w:rPr>
              <w:rFonts w:asciiTheme="minorHAnsi" w:hAnsiTheme="minorHAnsi"/>
              <w:rPrChange w:id="489" w:author="Ricardo Mejia-Alvarez" w:date="2017-02-27T09:31:00Z">
                <w:rPr/>
              </w:rPrChange>
            </w:rPr>
            <w:t>Gerrard, J. H., The wakes of cylindrical bluff bodies at low Reynolds number, Phil. Trans. Roy. Soc. (London) Ser. A, Vol. 288, No. 1354, pp. 351-382 (1978)</w:t>
          </w:r>
          <w:bookmarkEnd w:id="485"/>
        </w:ins>
      </w:moveFrom>
    </w:p>
    <w:p w14:paraId="36147EC5" w14:textId="54D39A6F" w:rsidR="00304C00" w:rsidRPr="00304C00" w:rsidDel="00FC652B" w:rsidRDefault="00304C00" w:rsidP="00304C00">
      <w:pPr>
        <w:pStyle w:val="ListParagraph"/>
        <w:numPr>
          <w:ilvl w:val="0"/>
          <w:numId w:val="9"/>
        </w:numPr>
        <w:rPr>
          <w:ins w:id="490" w:author="Ricardo Mejia-Alvarez" w:date="2017-02-27T09:30:00Z"/>
          <w:rFonts w:asciiTheme="minorHAnsi" w:hAnsiTheme="minorHAnsi"/>
          <w:rPrChange w:id="491" w:author="Ricardo Mejia-Alvarez" w:date="2017-02-27T09:31:00Z">
            <w:rPr>
              <w:ins w:id="492" w:author="Ricardo Mejia-Alvarez" w:date="2017-02-27T09:30:00Z"/>
            </w:rPr>
          </w:rPrChange>
        </w:rPr>
      </w:pPr>
      <w:bookmarkStart w:id="493" w:name="_Ref475951305"/>
      <w:moveFrom w:id="494" w:author="Microsoft Office User" w:date="2017-03-06T14:11:00Z">
        <w:ins w:id="495" w:author="Ricardo Mejia-Alvarez" w:date="2017-02-27T09:30:00Z">
          <w:r w:rsidRPr="00304C00" w:rsidDel="00FC652B">
            <w:rPr>
              <w:rFonts w:asciiTheme="minorHAnsi" w:hAnsiTheme="minorHAnsi"/>
              <w:rPrChange w:id="496" w:author="Ricardo Mejia-Alvarez" w:date="2017-02-27T09:31:00Z">
                <w:rPr/>
              </w:rPrChange>
            </w:rPr>
            <w:t>Coutanceau, M. and Bouard, R., Experimental determination of the viscous flow in the wake of a circular cylinder in uniform translation. Part 1. Steady flow, J. Fluid Mech., Vol. 79, Part 2, pp. 231-256 (1977)</w:t>
          </w:r>
          <w:bookmarkEnd w:id="493"/>
        </w:ins>
      </w:moveFrom>
    </w:p>
    <w:p w14:paraId="54BAE63E" w14:textId="5E5CCD78" w:rsidR="00304C00" w:rsidRPr="00304C00" w:rsidDel="00FC652B" w:rsidRDefault="00304C00" w:rsidP="00304C00">
      <w:pPr>
        <w:pStyle w:val="ListParagraph"/>
        <w:numPr>
          <w:ilvl w:val="0"/>
          <w:numId w:val="9"/>
        </w:numPr>
        <w:rPr>
          <w:rFonts w:asciiTheme="minorHAnsi" w:hAnsiTheme="minorHAnsi"/>
          <w:rPrChange w:id="497" w:author="Ricardo Mejia-Alvarez" w:date="2017-02-27T09:31:00Z">
            <w:rPr/>
          </w:rPrChange>
        </w:rPr>
      </w:pPr>
      <w:bookmarkStart w:id="498" w:name="_Ref475951307"/>
      <w:moveFrom w:id="499" w:author="Microsoft Office User" w:date="2017-03-06T14:11:00Z">
        <w:ins w:id="500" w:author="Ricardo Mejia-Alvarez" w:date="2017-02-27T09:30:00Z">
          <w:r w:rsidRPr="00304C00" w:rsidDel="00FC652B">
            <w:rPr>
              <w:rFonts w:asciiTheme="minorHAnsi" w:hAnsiTheme="minorHAnsi"/>
              <w:rPrChange w:id="501" w:author="Ricardo Mejia-Alvarez" w:date="2017-02-27T09:31:00Z">
                <w:rPr/>
              </w:rPrChange>
            </w:rPr>
            <w:t>Kovásznay, L. S. G., Hot-wire investigation of the wake behind cylinders at low Reynolds numbers, Proc. Roy. Soc. (London) Ser. A, Vol. 198, pp. 174-190 (1949)</w:t>
          </w:r>
        </w:ins>
        <w:bookmarkEnd w:id="498"/>
      </w:moveFrom>
    </w:p>
    <w:p w14:paraId="6E3D170C" w14:textId="43EED41C" w:rsidR="004B174C" w:rsidRPr="00304C00" w:rsidDel="00FC652B" w:rsidRDefault="004B174C" w:rsidP="004B174C">
      <w:pPr>
        <w:pStyle w:val="ListParagraph"/>
        <w:numPr>
          <w:ilvl w:val="0"/>
          <w:numId w:val="9"/>
        </w:numPr>
        <w:rPr>
          <w:rFonts w:asciiTheme="minorHAnsi" w:hAnsiTheme="minorHAnsi"/>
          <w:rPrChange w:id="502" w:author="Ricardo Mejia-Alvarez" w:date="2017-02-27T09:31:00Z">
            <w:rPr/>
          </w:rPrChange>
        </w:rPr>
      </w:pPr>
      <w:bookmarkStart w:id="503" w:name="_Ref473663845"/>
      <w:moveFromRangeStart w:id="504" w:author="Microsoft Office User" w:date="2017-03-06T14:11:00Z" w:name="move476572718"/>
      <w:moveFromRangeEnd w:id="486"/>
      <w:moveFrom w:id="505" w:author="Microsoft Office User" w:date="2017-03-06T14:11:00Z">
        <w:r w:rsidRPr="00304C00" w:rsidDel="00FC652B">
          <w:rPr>
            <w:rFonts w:asciiTheme="minorHAnsi" w:hAnsiTheme="minorHAnsi"/>
            <w:rPrChange w:id="506" w:author="Ricardo Mejia-Alvarez" w:date="2017-02-27T09:31:00Z">
              <w:rPr/>
            </w:rPrChange>
          </w:rPr>
          <w:t xml:space="preserve">Fey, U., M. König, and H. Eckelmann. A new Strouhal–Reynolds-number relationship for the circular cylinder in the range </w:t>
        </w:r>
        <m:oMath>
          <m:r>
            <w:rPr>
              <w:rFonts w:ascii="Cambria Math" w:hAnsi="Cambria Math"/>
            </w:rPr>
            <m:t>47&lt;</m:t>
          </m:r>
          <m:r>
            <m:rPr>
              <m:sty m:val="p"/>
            </m:rPr>
            <w:rPr>
              <w:rFonts w:ascii="Cambria Math" w:hAnsi="Cambria Math"/>
            </w:rPr>
            <m:t>Re</m:t>
          </m:r>
          <m:r>
            <w:rPr>
              <w:rFonts w:ascii="Cambria Math" w:hAnsi="Cambria Math"/>
            </w:rPr>
            <m:t>&lt;2×</m:t>
          </m:r>
          <m:sSup>
            <m:sSupPr>
              <m:ctrlPr>
                <w:rPr>
                  <w:rFonts w:ascii="Cambria Math" w:hAnsi="Cambria Math"/>
                  <w:i/>
                </w:rPr>
              </m:ctrlPr>
            </m:sSupPr>
            <m:e>
              <m:r>
                <w:rPr>
                  <w:rFonts w:ascii="Cambria Math" w:hAnsi="Cambria Math"/>
                </w:rPr>
                <m:t>10</m:t>
              </m:r>
            </m:e>
            <m:sup>
              <m:r>
                <w:rPr>
                  <w:rFonts w:ascii="Cambria Math" w:hAnsi="Cambria Math"/>
                </w:rPr>
                <m:t>5</m:t>
              </m:r>
            </m:sup>
          </m:sSup>
        </m:oMath>
        <w:r w:rsidRPr="00304C00" w:rsidDel="00FC652B">
          <w:rPr>
            <w:rFonts w:asciiTheme="minorHAnsi" w:hAnsiTheme="minorHAnsi"/>
            <w:rPrChange w:id="507" w:author="Ricardo Mejia-Alvarez" w:date="2017-02-27T09:31:00Z">
              <w:rPr/>
            </w:rPrChange>
          </w:rPr>
          <w:t xml:space="preserve">. </w:t>
        </w:r>
        <w:r w:rsidRPr="00304C00" w:rsidDel="00FC652B">
          <w:rPr>
            <w:rFonts w:asciiTheme="minorHAnsi" w:hAnsiTheme="minorHAnsi"/>
            <w:iCs/>
            <w:rPrChange w:id="508" w:author="Ricardo Mejia-Alvarez" w:date="2017-02-27T09:31:00Z">
              <w:rPr>
                <w:iCs/>
              </w:rPr>
            </w:rPrChange>
          </w:rPr>
          <w:t>Physics of Fluids</w:t>
        </w:r>
        <w:r w:rsidRPr="00304C00" w:rsidDel="00FC652B">
          <w:rPr>
            <w:rFonts w:asciiTheme="minorHAnsi" w:hAnsiTheme="minorHAnsi"/>
            <w:rPrChange w:id="509" w:author="Ricardo Mejia-Alvarez" w:date="2017-02-27T09:31:00Z">
              <w:rPr/>
            </w:rPrChange>
          </w:rPr>
          <w:t xml:space="preserve">, </w:t>
        </w:r>
        <w:r w:rsidRPr="00304C00" w:rsidDel="00FC652B">
          <w:rPr>
            <w:rFonts w:asciiTheme="minorHAnsi" w:hAnsiTheme="minorHAnsi"/>
            <w:b/>
            <w:iCs/>
            <w:rPrChange w:id="510" w:author="Ricardo Mejia-Alvarez" w:date="2017-02-27T09:31:00Z">
              <w:rPr>
                <w:b/>
                <w:iCs/>
              </w:rPr>
            </w:rPrChange>
          </w:rPr>
          <w:t>10</w:t>
        </w:r>
        <w:r w:rsidRPr="00304C00" w:rsidDel="00FC652B">
          <w:rPr>
            <w:rFonts w:asciiTheme="minorHAnsi" w:hAnsiTheme="minorHAnsi"/>
            <w:rPrChange w:id="511" w:author="Ricardo Mejia-Alvarez" w:date="2017-02-27T09:31:00Z">
              <w:rPr/>
            </w:rPrChange>
          </w:rPr>
          <w:t>(7):1547, 1998.</w:t>
        </w:r>
        <w:bookmarkEnd w:id="436"/>
        <w:bookmarkEnd w:id="503"/>
      </w:moveFrom>
    </w:p>
    <w:p w14:paraId="7986A7B6" w14:textId="24CCDC06" w:rsidR="00B35018" w:rsidRPr="00304C00" w:rsidRDefault="00B35018" w:rsidP="004B174C">
      <w:pPr>
        <w:pStyle w:val="ListParagraph"/>
        <w:numPr>
          <w:ilvl w:val="0"/>
          <w:numId w:val="9"/>
        </w:numPr>
        <w:rPr>
          <w:rFonts w:asciiTheme="minorHAnsi" w:hAnsiTheme="minorHAnsi"/>
          <w:rPrChange w:id="512" w:author="Ricardo Mejia-Alvarez" w:date="2017-02-27T09:31:00Z">
            <w:rPr/>
          </w:rPrChange>
        </w:rPr>
      </w:pPr>
      <w:bookmarkStart w:id="513" w:name="_Ref473665414"/>
      <w:moveFromRangeEnd w:id="504"/>
      <w:r w:rsidRPr="00304C00">
        <w:rPr>
          <w:rFonts w:asciiTheme="minorHAnsi" w:hAnsiTheme="minorHAnsi"/>
          <w:rPrChange w:id="514" w:author="Ricardo Mejia-Alvarez" w:date="2017-02-27T09:31:00Z">
            <w:rPr/>
          </w:rPrChange>
        </w:rPr>
        <w:t>Becker, H.A. Dimensionless parameters: theory and methodology. Wiley, 1976.</w:t>
      </w:r>
      <w:bookmarkEnd w:id="513"/>
    </w:p>
    <w:sectPr w:rsidR="00B35018" w:rsidRPr="00304C00"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ipesh Navani" w:date="2017-02-21T16:00:00Z" w:initials="DN">
    <w:p w14:paraId="396FC9D4" w14:textId="77777777" w:rsidR="00D30257" w:rsidRDefault="00D30257">
      <w:pPr>
        <w:pStyle w:val="CommentText"/>
        <w:rPr>
          <w:rFonts w:cstheme="minorHAnsi"/>
          <w:color w:val="000000" w:themeColor="text1"/>
        </w:rPr>
      </w:pPr>
      <w:r>
        <w:rPr>
          <w:rStyle w:val="CommentReference"/>
        </w:rPr>
        <w:annotationRef/>
      </w:r>
      <w:r>
        <w:t xml:space="preserve">Adding a statement at the start describing the significance of the topic really gets the viewer engaged. It would be great if you could please add a sentence or two explaining why </w:t>
      </w:r>
      <w:r>
        <w:rPr>
          <w:rFonts w:cstheme="minorHAnsi"/>
          <w:color w:val="000000" w:themeColor="text1"/>
        </w:rPr>
        <w:t xml:space="preserve">flow visualization </w:t>
      </w:r>
      <w:r w:rsidRPr="00F77103">
        <w:t xml:space="preserve">of </w:t>
      </w:r>
      <w:r>
        <w:t>f</w:t>
      </w:r>
      <w:r w:rsidRPr="00F77103">
        <w:t xml:space="preserve">low </w:t>
      </w:r>
      <w:r>
        <w:t>p</w:t>
      </w:r>
      <w:r w:rsidRPr="00F77103">
        <w:t xml:space="preserve">ast a </w:t>
      </w:r>
      <w:r>
        <w:t>b</w:t>
      </w:r>
      <w:r w:rsidRPr="00F77103">
        <w:t xml:space="preserve">luff </w:t>
      </w:r>
      <w:r>
        <w:t>b</w:t>
      </w:r>
      <w:r w:rsidRPr="00F77103">
        <w:t>ody</w:t>
      </w:r>
      <w:r>
        <w:rPr>
          <w:rFonts w:cstheme="minorHAnsi"/>
          <w:color w:val="000000" w:themeColor="text1"/>
        </w:rPr>
        <w:t xml:space="preserve"> is important to a mechanical engineer? </w:t>
      </w:r>
    </w:p>
    <w:p w14:paraId="2EFB7183" w14:textId="77777777" w:rsidR="00D30257" w:rsidRDefault="00D30257">
      <w:pPr>
        <w:pStyle w:val="CommentText"/>
        <w:rPr>
          <w:rFonts w:cstheme="minorHAnsi"/>
          <w:color w:val="000000" w:themeColor="text1"/>
        </w:rPr>
      </w:pPr>
    </w:p>
    <w:p w14:paraId="69E9CCAA" w14:textId="7F3E6E80" w:rsidR="00D30257" w:rsidRDefault="00D30257">
      <w:pPr>
        <w:pStyle w:val="CommentText"/>
      </w:pPr>
      <w:r>
        <w:rPr>
          <w:rFonts w:cstheme="minorHAnsi"/>
          <w:color w:val="000000" w:themeColor="text1"/>
        </w:rPr>
        <w:t xml:space="preserve">I am also not sure if we should define a bluff body or not? I leave that up to the authors.  </w:t>
      </w:r>
    </w:p>
  </w:comment>
  <w:comment w:id="1" w:author="Ricardo Mejia-Alvarez" w:date="2017-02-27T08:13:00Z" w:initials="RM">
    <w:p w14:paraId="56FBCA24" w14:textId="5C61DABF" w:rsidR="00171745" w:rsidRDefault="00171745">
      <w:pPr>
        <w:pStyle w:val="CommentText"/>
      </w:pPr>
      <w:r>
        <w:rPr>
          <w:rStyle w:val="CommentReference"/>
        </w:rPr>
        <w:annotationRef/>
      </w:r>
      <w:r w:rsidR="001C3AAE">
        <w:t>I addressed these comments at the end of this section</w:t>
      </w:r>
    </w:p>
  </w:comment>
  <w:comment w:id="55" w:author="Dipesh Navani" w:date="2017-02-21T16:26:00Z" w:initials="DN">
    <w:p w14:paraId="55C00000" w14:textId="77777777" w:rsidR="008D10AE" w:rsidRDefault="008D10AE" w:rsidP="008D10AE">
      <w:pPr>
        <w:pStyle w:val="CommentText"/>
      </w:pPr>
      <w:r>
        <w:rPr>
          <w:rStyle w:val="CommentReference"/>
        </w:rPr>
        <w:annotationRef/>
      </w:r>
      <w:r>
        <w:t>Should we briefly define these different types of flow lines?</w:t>
      </w:r>
    </w:p>
  </w:comment>
  <w:comment w:id="92" w:author="Dipesh Navani" w:date="2017-02-21T16:26:00Z" w:initials="DN">
    <w:p w14:paraId="26CFE5F9" w14:textId="4037EB32" w:rsidR="00D30257" w:rsidRDefault="00D30257">
      <w:pPr>
        <w:pStyle w:val="CommentText"/>
      </w:pPr>
      <w:r>
        <w:rPr>
          <w:rStyle w:val="CommentReference"/>
        </w:rPr>
        <w:annotationRef/>
      </w:r>
      <w:r>
        <w:t>Should we briefly define these different types of flow lines?</w:t>
      </w:r>
    </w:p>
  </w:comment>
  <w:comment w:id="107" w:author="Dipesh Navani" w:date="2017-02-21T16:26:00Z" w:initials="DN">
    <w:p w14:paraId="7AD1C9AF" w14:textId="1475EE02" w:rsidR="00D30257" w:rsidRDefault="00D30257">
      <w:pPr>
        <w:pStyle w:val="CommentText"/>
      </w:pPr>
      <w:r>
        <w:rPr>
          <w:rStyle w:val="CommentReference"/>
        </w:rPr>
        <w:annotationRef/>
      </w:r>
      <w:r>
        <w:t xml:space="preserve">Can we please briefly define this? </w:t>
      </w:r>
    </w:p>
  </w:comment>
  <w:comment w:id="110" w:author="Dipesh Navani" w:date="2017-02-21T16:26:00Z" w:initials="DN">
    <w:p w14:paraId="2D23271B" w14:textId="77777777" w:rsidR="001651B8" w:rsidRDefault="001651B8" w:rsidP="001651B8">
      <w:pPr>
        <w:pStyle w:val="CommentText"/>
      </w:pPr>
      <w:r>
        <w:rPr>
          <w:rStyle w:val="CommentReference"/>
        </w:rPr>
        <w:annotationRef/>
      </w:r>
      <w:r>
        <w:t xml:space="preserve">Can we please briefly define this? </w:t>
      </w:r>
    </w:p>
  </w:comment>
  <w:comment w:id="152" w:author="Dipesh Navani" w:date="2017-02-21T16:26:00Z" w:initials="DN">
    <w:p w14:paraId="4597B373" w14:textId="77777777" w:rsidR="00B22BF7" w:rsidRDefault="00B22BF7" w:rsidP="001651B8">
      <w:pPr>
        <w:pStyle w:val="CommentText"/>
      </w:pPr>
      <w:r>
        <w:rPr>
          <w:rStyle w:val="CommentReference"/>
        </w:rPr>
        <w:annotationRef/>
      </w:r>
      <w:r>
        <w:t xml:space="preserve">Can we please briefly define this? </w:t>
      </w:r>
    </w:p>
  </w:comment>
  <w:comment w:id="143" w:author="Dipesh Navani" w:date="2017-02-21T16:39:00Z" w:initials="DN">
    <w:p w14:paraId="5486723A" w14:textId="655D2CCE" w:rsidR="00D30257" w:rsidRDefault="00D30257">
      <w:pPr>
        <w:pStyle w:val="CommentText"/>
      </w:pPr>
      <w:r>
        <w:rPr>
          <w:rStyle w:val="CommentReference"/>
        </w:rPr>
        <w:annotationRef/>
      </w:r>
      <w:r>
        <w:t xml:space="preserve">Can we please expand on this statement a little bit, maybe by using example values for Reynolds number, and explain what unstable means here? </w:t>
      </w:r>
    </w:p>
  </w:comment>
  <w:comment w:id="144" w:author="Ricardo Mejia-Alvarez" w:date="2017-02-27T12:46:00Z" w:initials="RM">
    <w:p w14:paraId="122F4712" w14:textId="61E2C626" w:rsidR="00A12D3D" w:rsidRDefault="00A12D3D">
      <w:pPr>
        <w:pStyle w:val="CommentText"/>
      </w:pPr>
      <w:r>
        <w:rPr>
          <w:rStyle w:val="CommentReference"/>
        </w:rPr>
        <w:annotationRef/>
      </w:r>
      <w:r>
        <w:t>I added some related information in subsequent paragraphs</w:t>
      </w:r>
    </w:p>
  </w:comment>
  <w:comment w:id="181" w:author="Dipesh Navani" w:date="2017-02-21T16:26:00Z" w:initials="DN">
    <w:p w14:paraId="64E10E07" w14:textId="77777777" w:rsidR="00591A09" w:rsidRDefault="00591A09" w:rsidP="00591A09">
      <w:pPr>
        <w:pStyle w:val="CommentText"/>
      </w:pPr>
      <w:r>
        <w:rPr>
          <w:rStyle w:val="CommentReference"/>
        </w:rPr>
        <w:annotationRef/>
      </w:r>
      <w:r>
        <w:t xml:space="preserve">Can we please briefly define this? </w:t>
      </w:r>
    </w:p>
  </w:comment>
  <w:comment w:id="340" w:author="Dipesh Navani" w:date="2017-02-21T16:55:00Z" w:initials="DN">
    <w:p w14:paraId="4280100C" w14:textId="4D08A3FA" w:rsidR="00D30257" w:rsidRDefault="00D30257">
      <w:pPr>
        <w:pStyle w:val="CommentText"/>
      </w:pPr>
      <w:r>
        <w:rPr>
          <w:rStyle w:val="CommentReference"/>
        </w:rPr>
        <w:annotationRef/>
      </w:r>
      <w:r>
        <w:t>It would be great if you could please provide a figure here, so that we understand where this measurement is being made.  This will help the scriptwriter when they are converting this manuscript into a script for filming purposes.</w:t>
      </w:r>
    </w:p>
  </w:comment>
  <w:comment w:id="341" w:author="Ricardo Mejia-Alvarez" w:date="2017-02-26T23:48:00Z" w:initials="RM">
    <w:p w14:paraId="3A52654A" w14:textId="402B595F" w:rsidR="008D10AE" w:rsidRDefault="008D10AE">
      <w:pPr>
        <w:pStyle w:val="CommentText"/>
      </w:pPr>
      <w:r>
        <w:rPr>
          <w:rStyle w:val="CommentReference"/>
        </w:rPr>
        <w:annotationRef/>
      </w:r>
      <w:r>
        <w:t>The figure already exists, it is figure 2a</w:t>
      </w:r>
      <w:r w:rsidR="00775290">
        <w:t>. I added a reference to it here.</w:t>
      </w:r>
    </w:p>
  </w:comment>
  <w:comment w:id="352" w:author="Dipesh Navani" w:date="2017-02-21T17:30:00Z" w:initials="DN">
    <w:p w14:paraId="7068F3B5" w14:textId="758B2FED" w:rsidR="00D30257" w:rsidRDefault="00D30257">
      <w:pPr>
        <w:pStyle w:val="CommentText"/>
      </w:pPr>
      <w:r>
        <w:rPr>
          <w:rStyle w:val="CommentReference"/>
        </w:rPr>
        <w:annotationRef/>
      </w:r>
      <w:r>
        <w:t xml:space="preserve">If we are using this method to create a reference point, then we </w:t>
      </w:r>
      <w:r w:rsidR="00BB03E3">
        <w:t>should add</w:t>
      </w:r>
      <w:r>
        <w:t xml:space="preserve"> this step into the protocol above.</w:t>
      </w:r>
    </w:p>
  </w:comment>
  <w:comment w:id="353" w:author="Ricardo Mejia-Alvarez" w:date="2017-02-27T00:00:00Z" w:initials="RM">
    <w:p w14:paraId="4134BB27" w14:textId="18DC3ACD" w:rsidR="001651B8" w:rsidRDefault="001651B8">
      <w:pPr>
        <w:pStyle w:val="CommentText"/>
      </w:pPr>
      <w:r>
        <w:rPr>
          <w:rStyle w:val="CommentReference"/>
        </w:rPr>
        <w:annotationRef/>
      </w:r>
      <w:r>
        <w:t>done</w:t>
      </w:r>
    </w:p>
  </w:comment>
  <w:comment w:id="360" w:author="Dipesh Navani" w:date="2017-02-21T16:59:00Z" w:initials="DN">
    <w:p w14:paraId="27EA4F45" w14:textId="24F65043" w:rsidR="00D30257" w:rsidRDefault="00D30257">
      <w:pPr>
        <w:pStyle w:val="CommentText"/>
      </w:pPr>
      <w:r>
        <w:rPr>
          <w:rStyle w:val="CommentReference"/>
        </w:rPr>
        <w:annotationRef/>
      </w:r>
      <w:r>
        <w:t>This sentence seems to be incomplete.</w:t>
      </w:r>
    </w:p>
  </w:comment>
  <w:comment w:id="384" w:author="Dipesh Navani" w:date="2017-02-21T17:24:00Z" w:initials="DN">
    <w:p w14:paraId="4AB71B39" w14:textId="1BBA5BD0" w:rsidR="00BB03E3" w:rsidRDefault="00BB03E3">
      <w:pPr>
        <w:pStyle w:val="CommentText"/>
      </w:pPr>
      <w:r>
        <w:rPr>
          <w:rStyle w:val="CommentReference"/>
        </w:rPr>
        <w:annotationRef/>
      </w:r>
      <w:r>
        <w:t xml:space="preserve">Since we are using this as the main formula for results, do you think we should include this relation in principles and explain the variables there? </w:t>
      </w:r>
    </w:p>
  </w:comment>
  <w:comment w:id="375" w:author="Ricardo Mejia-Alvarez" w:date="2017-02-27T12:47:00Z" w:initials="RM">
    <w:p w14:paraId="53D87BD1" w14:textId="54B0F249" w:rsidR="00A12D3D" w:rsidRDefault="00A12D3D">
      <w:pPr>
        <w:pStyle w:val="CommentText"/>
      </w:pPr>
      <w:r>
        <w:rPr>
          <w:rStyle w:val="CommentReference"/>
        </w:rPr>
        <w:annotationRef/>
      </w:r>
      <w:r>
        <w:t>done</w:t>
      </w:r>
    </w:p>
  </w:comment>
  <w:comment w:id="405" w:author="Dipesh Navani" w:date="2017-02-21T17:39:00Z" w:initials="DN">
    <w:p w14:paraId="21AEA190" w14:textId="77777777" w:rsidR="00D30257" w:rsidRDefault="00D30257">
      <w:pPr>
        <w:pStyle w:val="CommentText"/>
      </w:pPr>
      <w:r>
        <w:rPr>
          <w:rStyle w:val="CommentReference"/>
        </w:rPr>
        <w:annotationRef/>
      </w:r>
      <w:r>
        <w:t xml:space="preserve">Is it possible to film a couple of applications at your lab? Perhaps we can show the flow pattern for a different shape object? </w:t>
      </w:r>
    </w:p>
    <w:p w14:paraId="4378DE30" w14:textId="77777777" w:rsidR="00D30257" w:rsidRDefault="00D30257">
      <w:pPr>
        <w:pStyle w:val="CommentText"/>
      </w:pPr>
    </w:p>
    <w:p w14:paraId="3B72F954" w14:textId="6336D4C9" w:rsidR="00D30257" w:rsidRDefault="00D30257">
      <w:pPr>
        <w:pStyle w:val="CommentText"/>
      </w:pPr>
      <w:r>
        <w:t>Also, will it be possible to film flow across streamline</w:t>
      </w:r>
      <w:r w:rsidR="00420CAF">
        <w:t>d</w:t>
      </w:r>
      <w:r>
        <w:t xml:space="preserve"> bodies? </w:t>
      </w:r>
      <w:r w:rsidR="00420CAF">
        <w:t xml:space="preserve">That could be one of the applications. </w:t>
      </w:r>
    </w:p>
  </w:comment>
  <w:comment w:id="406" w:author="Ricardo Mejia-Alvarez" w:date="2017-02-26T23:47:00Z" w:initials="RM">
    <w:p w14:paraId="5735208A" w14:textId="3998E9E9" w:rsidR="008D10AE" w:rsidRDefault="008D10AE">
      <w:pPr>
        <w:pStyle w:val="CommentText"/>
      </w:pPr>
      <w:r>
        <w:rPr>
          <w:rStyle w:val="CommentReference"/>
        </w:rPr>
        <w:annotationRef/>
      </w:r>
      <w:r>
        <w:t>Yes, all of this is possible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9E9CCAA" w15:done="0"/>
  <w15:commentEx w15:paraId="56FBCA24" w15:paraIdParent="69E9CCAA" w15:done="0"/>
  <w15:commentEx w15:paraId="55C00000" w15:done="0"/>
  <w15:commentEx w15:paraId="26CFE5F9" w15:done="0"/>
  <w15:commentEx w15:paraId="7AD1C9AF" w15:done="0"/>
  <w15:commentEx w15:paraId="2D23271B" w15:done="0"/>
  <w15:commentEx w15:paraId="4597B373" w15:done="0"/>
  <w15:commentEx w15:paraId="5486723A" w15:done="0"/>
  <w15:commentEx w15:paraId="122F4712" w15:paraIdParent="5486723A" w15:done="0"/>
  <w15:commentEx w15:paraId="64E10E07" w15:done="0"/>
  <w15:commentEx w15:paraId="4280100C" w15:done="0"/>
  <w15:commentEx w15:paraId="3A52654A" w15:paraIdParent="4280100C" w15:done="0"/>
  <w15:commentEx w15:paraId="7068F3B5" w15:done="0"/>
  <w15:commentEx w15:paraId="4134BB27" w15:paraIdParent="7068F3B5" w15:done="0"/>
  <w15:commentEx w15:paraId="27EA4F45" w15:done="0"/>
  <w15:commentEx w15:paraId="4AB71B39" w15:done="0"/>
  <w15:commentEx w15:paraId="53D87BD1" w15:paraIdParent="4AB71B39" w15:done="0"/>
  <w15:commentEx w15:paraId="3B72F954" w15:done="0"/>
  <w15:commentEx w15:paraId="5735208A" w15:paraIdParent="3B72F954"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CB6CB" w14:textId="77777777" w:rsidR="009A0479" w:rsidRDefault="009A0479" w:rsidP="00541462">
      <w:pPr>
        <w:spacing w:after="0"/>
      </w:pPr>
      <w:r>
        <w:separator/>
      </w:r>
    </w:p>
  </w:endnote>
  <w:endnote w:type="continuationSeparator" w:id="0">
    <w:p w14:paraId="49053397" w14:textId="77777777" w:rsidR="009A0479" w:rsidRDefault="009A0479" w:rsidP="005414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Malgun Gothic">
    <w:panose1 w:val="020B0503020000020004"/>
    <w:charset w:val="81"/>
    <w:family w:val="auto"/>
    <w:pitch w:val="variable"/>
    <w:sig w:usb0="9000002F" w:usb1="29D77CFB" w:usb2="00000012" w:usb3="00000000" w:csb0="00080001" w:csb1="00000000"/>
  </w:font>
  <w:font w:name="Cambria Math">
    <w:panose1 w:val="02040503050406030204"/>
    <w:charset w:val="00"/>
    <w:family w:val="auto"/>
    <w:pitch w:val="variable"/>
    <w:sig w:usb0="E00002FF" w:usb1="42002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4F3671" w14:textId="77777777" w:rsidR="009A0479" w:rsidRDefault="009A0479" w:rsidP="00541462">
      <w:pPr>
        <w:spacing w:after="0"/>
      </w:pPr>
      <w:r>
        <w:separator/>
      </w:r>
    </w:p>
  </w:footnote>
  <w:footnote w:type="continuationSeparator" w:id="0">
    <w:p w14:paraId="7FC7FC12" w14:textId="77777777" w:rsidR="009A0479" w:rsidRDefault="009A0479" w:rsidP="00541462">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80782"/>
    <w:multiLevelType w:val="hybridMultilevel"/>
    <w:tmpl w:val="F88CDE50"/>
    <w:lvl w:ilvl="0" w:tplc="6AE43984">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E43C7B"/>
    <w:multiLevelType w:val="multilevel"/>
    <w:tmpl w:val="83F0248E"/>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B7922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E380283"/>
    <w:multiLevelType w:val="multilevel"/>
    <w:tmpl w:val="C3E4A2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B9E08D4"/>
    <w:multiLevelType w:val="hybridMultilevel"/>
    <w:tmpl w:val="D8188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F214C0"/>
    <w:multiLevelType w:val="multilevel"/>
    <w:tmpl w:val="EFD8E3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52234F7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BA16831"/>
    <w:multiLevelType w:val="hybridMultilevel"/>
    <w:tmpl w:val="CECAB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C92C93"/>
    <w:multiLevelType w:val="hybridMultilevel"/>
    <w:tmpl w:val="83000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F25CF4"/>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nsid w:val="69B33B75"/>
    <w:multiLevelType w:val="hybridMultilevel"/>
    <w:tmpl w:val="585E9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1C1F8F"/>
    <w:multiLevelType w:val="hybridMultilevel"/>
    <w:tmpl w:val="27AA2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F831AE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8"/>
  </w:num>
  <w:num w:numId="3">
    <w:abstractNumId w:val="4"/>
  </w:num>
  <w:num w:numId="4">
    <w:abstractNumId w:val="7"/>
  </w:num>
  <w:num w:numId="5">
    <w:abstractNumId w:val="2"/>
  </w:num>
  <w:num w:numId="6">
    <w:abstractNumId w:val="0"/>
  </w:num>
  <w:num w:numId="7">
    <w:abstractNumId w:val="9"/>
  </w:num>
  <w:num w:numId="8">
    <w:abstractNumId w:val="12"/>
  </w:num>
  <w:num w:numId="9">
    <w:abstractNumId w:val="5"/>
  </w:num>
  <w:num w:numId="10">
    <w:abstractNumId w:val="6"/>
  </w:num>
  <w:num w:numId="11">
    <w:abstractNumId w:val="1"/>
  </w:num>
  <w:num w:numId="12">
    <w:abstractNumId w:val="11"/>
  </w:num>
  <w:num w:numId="13">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cardo Mejia-Alvarez">
    <w15:presenceInfo w15:providerId="Windows Live" w15:userId="bc8143fc6a42867c"/>
  </w15:person>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3"/>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265"/>
    <w:rsid w:val="000331A6"/>
    <w:rsid w:val="00040633"/>
    <w:rsid w:val="000512AE"/>
    <w:rsid w:val="000521F6"/>
    <w:rsid w:val="000550AD"/>
    <w:rsid w:val="00066B1B"/>
    <w:rsid w:val="00083B7E"/>
    <w:rsid w:val="000873F9"/>
    <w:rsid w:val="000920FB"/>
    <w:rsid w:val="00093EBF"/>
    <w:rsid w:val="000A674D"/>
    <w:rsid w:val="000B1046"/>
    <w:rsid w:val="000B6A03"/>
    <w:rsid w:val="000D2795"/>
    <w:rsid w:val="000D3E3E"/>
    <w:rsid w:val="000D6B82"/>
    <w:rsid w:val="000E74CB"/>
    <w:rsid w:val="00102FEA"/>
    <w:rsid w:val="00105021"/>
    <w:rsid w:val="00105BC5"/>
    <w:rsid w:val="001651B8"/>
    <w:rsid w:val="00171745"/>
    <w:rsid w:val="001828CA"/>
    <w:rsid w:val="00182CC8"/>
    <w:rsid w:val="001B0EB8"/>
    <w:rsid w:val="001C3AAE"/>
    <w:rsid w:val="001E6B08"/>
    <w:rsid w:val="001F32B1"/>
    <w:rsid w:val="001F7DDC"/>
    <w:rsid w:val="002005C9"/>
    <w:rsid w:val="00200CE7"/>
    <w:rsid w:val="00210629"/>
    <w:rsid w:val="00214D8D"/>
    <w:rsid w:val="00226478"/>
    <w:rsid w:val="002421E9"/>
    <w:rsid w:val="00255453"/>
    <w:rsid w:val="002B1995"/>
    <w:rsid w:val="002C0CBD"/>
    <w:rsid w:val="002C377D"/>
    <w:rsid w:val="002E1F60"/>
    <w:rsid w:val="00304C00"/>
    <w:rsid w:val="0032412D"/>
    <w:rsid w:val="00326838"/>
    <w:rsid w:val="003576B8"/>
    <w:rsid w:val="0036781A"/>
    <w:rsid w:val="003714D5"/>
    <w:rsid w:val="003722EC"/>
    <w:rsid w:val="00387842"/>
    <w:rsid w:val="00392018"/>
    <w:rsid w:val="003A4C0E"/>
    <w:rsid w:val="003A5ACE"/>
    <w:rsid w:val="003C027B"/>
    <w:rsid w:val="003C2738"/>
    <w:rsid w:val="003C2C1F"/>
    <w:rsid w:val="003E02E7"/>
    <w:rsid w:val="003F23E1"/>
    <w:rsid w:val="003F69FD"/>
    <w:rsid w:val="00420CAF"/>
    <w:rsid w:val="004221BF"/>
    <w:rsid w:val="00467282"/>
    <w:rsid w:val="004A1058"/>
    <w:rsid w:val="004A1B00"/>
    <w:rsid w:val="004A2EC6"/>
    <w:rsid w:val="004A46C4"/>
    <w:rsid w:val="004B174C"/>
    <w:rsid w:val="004B71DD"/>
    <w:rsid w:val="004D67D6"/>
    <w:rsid w:val="005134CE"/>
    <w:rsid w:val="00514B86"/>
    <w:rsid w:val="00514B98"/>
    <w:rsid w:val="0051701C"/>
    <w:rsid w:val="00520E79"/>
    <w:rsid w:val="0052792F"/>
    <w:rsid w:val="00531A44"/>
    <w:rsid w:val="00533B3C"/>
    <w:rsid w:val="00541462"/>
    <w:rsid w:val="00550FFE"/>
    <w:rsid w:val="005525A0"/>
    <w:rsid w:val="005546C8"/>
    <w:rsid w:val="00555B7A"/>
    <w:rsid w:val="0056046C"/>
    <w:rsid w:val="00560984"/>
    <w:rsid w:val="00561FE5"/>
    <w:rsid w:val="005736A5"/>
    <w:rsid w:val="00583BBA"/>
    <w:rsid w:val="005871EE"/>
    <w:rsid w:val="00587541"/>
    <w:rsid w:val="00591A09"/>
    <w:rsid w:val="005A233D"/>
    <w:rsid w:val="005A6428"/>
    <w:rsid w:val="005D0D6B"/>
    <w:rsid w:val="005D612F"/>
    <w:rsid w:val="005F3337"/>
    <w:rsid w:val="00681DE9"/>
    <w:rsid w:val="00682D9D"/>
    <w:rsid w:val="006A0D82"/>
    <w:rsid w:val="006B073D"/>
    <w:rsid w:val="006C1FCE"/>
    <w:rsid w:val="006C493D"/>
    <w:rsid w:val="006D3E06"/>
    <w:rsid w:val="006E76F5"/>
    <w:rsid w:val="006F1989"/>
    <w:rsid w:val="00701418"/>
    <w:rsid w:val="00740DB0"/>
    <w:rsid w:val="00746048"/>
    <w:rsid w:val="00750056"/>
    <w:rsid w:val="00760C9B"/>
    <w:rsid w:val="00764632"/>
    <w:rsid w:val="00771378"/>
    <w:rsid w:val="00775290"/>
    <w:rsid w:val="0079068C"/>
    <w:rsid w:val="00790F2E"/>
    <w:rsid w:val="007A498B"/>
    <w:rsid w:val="007A6FDA"/>
    <w:rsid w:val="007C6A4F"/>
    <w:rsid w:val="007D1F31"/>
    <w:rsid w:val="007F3E1C"/>
    <w:rsid w:val="007F6B86"/>
    <w:rsid w:val="008038C8"/>
    <w:rsid w:val="00821F68"/>
    <w:rsid w:val="00833C67"/>
    <w:rsid w:val="00837318"/>
    <w:rsid w:val="00845DA9"/>
    <w:rsid w:val="00846AEB"/>
    <w:rsid w:val="00847FFB"/>
    <w:rsid w:val="00850058"/>
    <w:rsid w:val="00850DBB"/>
    <w:rsid w:val="00865F7E"/>
    <w:rsid w:val="00866F4A"/>
    <w:rsid w:val="00886A33"/>
    <w:rsid w:val="008B5B5A"/>
    <w:rsid w:val="008D10AE"/>
    <w:rsid w:val="008D1787"/>
    <w:rsid w:val="008F5265"/>
    <w:rsid w:val="008F5ACA"/>
    <w:rsid w:val="00903A4F"/>
    <w:rsid w:val="00912AF7"/>
    <w:rsid w:val="00925E0B"/>
    <w:rsid w:val="009311DE"/>
    <w:rsid w:val="00936DBA"/>
    <w:rsid w:val="00941CA5"/>
    <w:rsid w:val="0094692A"/>
    <w:rsid w:val="009578BA"/>
    <w:rsid w:val="00973E64"/>
    <w:rsid w:val="00985956"/>
    <w:rsid w:val="00992A1A"/>
    <w:rsid w:val="009A0479"/>
    <w:rsid w:val="009B3CD5"/>
    <w:rsid w:val="009C5CD4"/>
    <w:rsid w:val="00A1068A"/>
    <w:rsid w:val="00A10E92"/>
    <w:rsid w:val="00A12D3D"/>
    <w:rsid w:val="00A13C09"/>
    <w:rsid w:val="00A24F6E"/>
    <w:rsid w:val="00A75FE7"/>
    <w:rsid w:val="00AA29AA"/>
    <w:rsid w:val="00AB0459"/>
    <w:rsid w:val="00AB0BBF"/>
    <w:rsid w:val="00AC15E7"/>
    <w:rsid w:val="00AD1710"/>
    <w:rsid w:val="00AE0768"/>
    <w:rsid w:val="00AE7FCE"/>
    <w:rsid w:val="00AF029C"/>
    <w:rsid w:val="00AF4169"/>
    <w:rsid w:val="00AF4E76"/>
    <w:rsid w:val="00B164C1"/>
    <w:rsid w:val="00B22BF7"/>
    <w:rsid w:val="00B3305B"/>
    <w:rsid w:val="00B34E7F"/>
    <w:rsid w:val="00B35018"/>
    <w:rsid w:val="00B604D7"/>
    <w:rsid w:val="00B84DE8"/>
    <w:rsid w:val="00B9099D"/>
    <w:rsid w:val="00B92A74"/>
    <w:rsid w:val="00B92B27"/>
    <w:rsid w:val="00BB03E3"/>
    <w:rsid w:val="00BD6C04"/>
    <w:rsid w:val="00BD6F5A"/>
    <w:rsid w:val="00BE1343"/>
    <w:rsid w:val="00BF70EE"/>
    <w:rsid w:val="00C00139"/>
    <w:rsid w:val="00C103BA"/>
    <w:rsid w:val="00C124F6"/>
    <w:rsid w:val="00C141BA"/>
    <w:rsid w:val="00C43334"/>
    <w:rsid w:val="00C75380"/>
    <w:rsid w:val="00C813B9"/>
    <w:rsid w:val="00CC7127"/>
    <w:rsid w:val="00CE126F"/>
    <w:rsid w:val="00CE4109"/>
    <w:rsid w:val="00D0033C"/>
    <w:rsid w:val="00D248B1"/>
    <w:rsid w:val="00D30257"/>
    <w:rsid w:val="00D60F88"/>
    <w:rsid w:val="00DA5E36"/>
    <w:rsid w:val="00DB0B36"/>
    <w:rsid w:val="00DC16E3"/>
    <w:rsid w:val="00DD1E7F"/>
    <w:rsid w:val="00DD2B35"/>
    <w:rsid w:val="00DD6830"/>
    <w:rsid w:val="00E00C4E"/>
    <w:rsid w:val="00E017F3"/>
    <w:rsid w:val="00E05207"/>
    <w:rsid w:val="00E13596"/>
    <w:rsid w:val="00E1615A"/>
    <w:rsid w:val="00E431C3"/>
    <w:rsid w:val="00E530D8"/>
    <w:rsid w:val="00E61626"/>
    <w:rsid w:val="00E62346"/>
    <w:rsid w:val="00E764E2"/>
    <w:rsid w:val="00EB34E2"/>
    <w:rsid w:val="00EB3EF4"/>
    <w:rsid w:val="00EC1B40"/>
    <w:rsid w:val="00ED7BB1"/>
    <w:rsid w:val="00F0336E"/>
    <w:rsid w:val="00F06679"/>
    <w:rsid w:val="00F2489A"/>
    <w:rsid w:val="00F427F5"/>
    <w:rsid w:val="00F50538"/>
    <w:rsid w:val="00F55D38"/>
    <w:rsid w:val="00F77103"/>
    <w:rsid w:val="00F81E60"/>
    <w:rsid w:val="00FA0D66"/>
    <w:rsid w:val="00FA53D2"/>
    <w:rsid w:val="00FB31FE"/>
    <w:rsid w:val="00FC1C9F"/>
    <w:rsid w:val="00FC652B"/>
    <w:rsid w:val="00FD16E1"/>
    <w:rsid w:val="00FD242D"/>
    <w:rsid w:val="00FD3E7C"/>
    <w:rsid w:val="00FE634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E75B6D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8F5265"/>
    <w:pPr>
      <w:widowControl w:val="0"/>
      <w:autoSpaceDE w:val="0"/>
      <w:autoSpaceDN w:val="0"/>
      <w:adjustRightInd w:val="0"/>
      <w:spacing w:after="0"/>
      <w:ind w:left="720"/>
      <w:contextualSpacing/>
      <w:jc w:val="both"/>
    </w:pPr>
    <w:rPr>
      <w:rFonts w:ascii="Calibri" w:eastAsia="Times New Roman" w:hAnsi="Calibri" w:cs="Calibri"/>
      <w:color w:val="000000"/>
    </w:rPr>
  </w:style>
  <w:style w:type="paragraph" w:styleId="NormalWeb">
    <w:name w:val="Normal (Web)"/>
    <w:basedOn w:val="Normal"/>
    <w:rsid w:val="00E00C4E"/>
    <w:pPr>
      <w:widowControl w:val="0"/>
      <w:autoSpaceDE w:val="0"/>
      <w:autoSpaceDN w:val="0"/>
      <w:adjustRightInd w:val="0"/>
      <w:spacing w:before="100" w:beforeAutospacing="1" w:after="100" w:afterAutospacing="1"/>
      <w:jc w:val="both"/>
    </w:pPr>
    <w:rPr>
      <w:rFonts w:ascii="Calibri" w:eastAsia="Times New Roman" w:hAnsi="Calibri" w:cs="Calibri"/>
      <w:color w:val="000000"/>
    </w:rPr>
  </w:style>
  <w:style w:type="table" w:styleId="TableGrid">
    <w:name w:val="Table Grid"/>
    <w:basedOn w:val="TableNormal"/>
    <w:uiPriority w:val="59"/>
    <w:rsid w:val="00E00C4E"/>
    <w:pPr>
      <w:spacing w:after="0"/>
    </w:pPr>
    <w:rPr>
      <w:rFonts w:ascii="Calibri" w:eastAsia="Malgun Gothic" w:hAnsi="Calibri" w:cs="Times New Roman"/>
      <w:sz w:val="20"/>
      <w:szCs w:val="20"/>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541462"/>
    <w:pPr>
      <w:spacing w:after="0"/>
    </w:pPr>
  </w:style>
  <w:style w:type="character" w:customStyle="1" w:styleId="FootnoteTextChar">
    <w:name w:val="Footnote Text Char"/>
    <w:basedOn w:val="DefaultParagraphFont"/>
    <w:link w:val="FootnoteText"/>
    <w:uiPriority w:val="99"/>
    <w:rsid w:val="00541462"/>
  </w:style>
  <w:style w:type="character" w:styleId="FootnoteReference">
    <w:name w:val="footnote reference"/>
    <w:basedOn w:val="DefaultParagraphFont"/>
    <w:uiPriority w:val="99"/>
    <w:unhideWhenUsed/>
    <w:rsid w:val="00541462"/>
    <w:rPr>
      <w:vertAlign w:val="superscript"/>
    </w:rPr>
  </w:style>
  <w:style w:type="character" w:styleId="PlaceholderText">
    <w:name w:val="Placeholder Text"/>
    <w:basedOn w:val="DefaultParagraphFont"/>
    <w:uiPriority w:val="99"/>
    <w:semiHidden/>
    <w:rsid w:val="00912AF7"/>
    <w:rPr>
      <w:color w:val="808080"/>
    </w:rPr>
  </w:style>
  <w:style w:type="paragraph" w:styleId="Caption">
    <w:name w:val="caption"/>
    <w:basedOn w:val="Normal"/>
    <w:next w:val="Normal"/>
    <w:uiPriority w:val="35"/>
    <w:unhideWhenUsed/>
    <w:qFormat/>
    <w:rsid w:val="00D248B1"/>
    <w:rPr>
      <w:i/>
      <w:iCs/>
      <w:color w:val="1F497D" w:themeColor="text2"/>
      <w:sz w:val="18"/>
      <w:szCs w:val="18"/>
    </w:rPr>
  </w:style>
  <w:style w:type="character" w:customStyle="1" w:styleId="apple-converted-space">
    <w:name w:val="apple-converted-space"/>
    <w:basedOn w:val="DefaultParagraphFont"/>
    <w:rsid w:val="00200CE7"/>
  </w:style>
  <w:style w:type="character" w:styleId="Hyperlink">
    <w:name w:val="Hyperlink"/>
    <w:basedOn w:val="DefaultParagraphFont"/>
    <w:uiPriority w:val="99"/>
    <w:semiHidden/>
    <w:unhideWhenUsed/>
    <w:rsid w:val="00200C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81996">
      <w:bodyDiv w:val="1"/>
      <w:marLeft w:val="0"/>
      <w:marRight w:val="0"/>
      <w:marTop w:val="0"/>
      <w:marBottom w:val="0"/>
      <w:divBdr>
        <w:top w:val="none" w:sz="0" w:space="0" w:color="auto"/>
        <w:left w:val="none" w:sz="0" w:space="0" w:color="auto"/>
        <w:bottom w:val="none" w:sz="0" w:space="0" w:color="auto"/>
        <w:right w:val="none" w:sz="0" w:space="0" w:color="auto"/>
      </w:divBdr>
      <w:divsChild>
        <w:div w:id="1434978965">
          <w:marLeft w:val="0"/>
          <w:marRight w:val="0"/>
          <w:marTop w:val="0"/>
          <w:marBottom w:val="0"/>
          <w:divBdr>
            <w:top w:val="none" w:sz="0" w:space="0" w:color="auto"/>
            <w:left w:val="none" w:sz="0" w:space="0" w:color="auto"/>
            <w:bottom w:val="none" w:sz="0" w:space="0" w:color="auto"/>
            <w:right w:val="none" w:sz="0" w:space="0" w:color="auto"/>
          </w:divBdr>
        </w:div>
      </w:divsChild>
    </w:div>
    <w:div w:id="371929865">
      <w:bodyDiv w:val="1"/>
      <w:marLeft w:val="0"/>
      <w:marRight w:val="0"/>
      <w:marTop w:val="0"/>
      <w:marBottom w:val="0"/>
      <w:divBdr>
        <w:top w:val="none" w:sz="0" w:space="0" w:color="auto"/>
        <w:left w:val="none" w:sz="0" w:space="0" w:color="auto"/>
        <w:bottom w:val="none" w:sz="0" w:space="0" w:color="auto"/>
        <w:right w:val="none" w:sz="0" w:space="0" w:color="auto"/>
      </w:divBdr>
    </w:div>
    <w:div w:id="549658109">
      <w:bodyDiv w:val="1"/>
      <w:marLeft w:val="0"/>
      <w:marRight w:val="0"/>
      <w:marTop w:val="0"/>
      <w:marBottom w:val="0"/>
      <w:divBdr>
        <w:top w:val="none" w:sz="0" w:space="0" w:color="auto"/>
        <w:left w:val="none" w:sz="0" w:space="0" w:color="auto"/>
        <w:bottom w:val="none" w:sz="0" w:space="0" w:color="auto"/>
        <w:right w:val="none" w:sz="0" w:space="0" w:color="auto"/>
      </w:divBdr>
    </w:div>
    <w:div w:id="746342806">
      <w:bodyDiv w:val="1"/>
      <w:marLeft w:val="0"/>
      <w:marRight w:val="0"/>
      <w:marTop w:val="0"/>
      <w:marBottom w:val="0"/>
      <w:divBdr>
        <w:top w:val="none" w:sz="0" w:space="0" w:color="auto"/>
        <w:left w:val="none" w:sz="0" w:space="0" w:color="auto"/>
        <w:bottom w:val="none" w:sz="0" w:space="0" w:color="auto"/>
        <w:right w:val="none" w:sz="0" w:space="0" w:color="auto"/>
      </w:divBdr>
    </w:div>
    <w:div w:id="1136335199">
      <w:bodyDiv w:val="1"/>
      <w:marLeft w:val="0"/>
      <w:marRight w:val="0"/>
      <w:marTop w:val="0"/>
      <w:marBottom w:val="0"/>
      <w:divBdr>
        <w:top w:val="none" w:sz="0" w:space="0" w:color="auto"/>
        <w:left w:val="none" w:sz="0" w:space="0" w:color="auto"/>
        <w:bottom w:val="none" w:sz="0" w:space="0" w:color="auto"/>
        <w:right w:val="none" w:sz="0" w:space="0" w:color="auto"/>
      </w:divBdr>
    </w:div>
    <w:div w:id="1206872795">
      <w:bodyDiv w:val="1"/>
      <w:marLeft w:val="0"/>
      <w:marRight w:val="0"/>
      <w:marTop w:val="0"/>
      <w:marBottom w:val="0"/>
      <w:divBdr>
        <w:top w:val="none" w:sz="0" w:space="0" w:color="auto"/>
        <w:left w:val="none" w:sz="0" w:space="0" w:color="auto"/>
        <w:bottom w:val="none" w:sz="0" w:space="0" w:color="auto"/>
        <w:right w:val="none" w:sz="0" w:space="0" w:color="auto"/>
      </w:divBdr>
    </w:div>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 w:id="1603490534">
      <w:bodyDiv w:val="1"/>
      <w:marLeft w:val="0"/>
      <w:marRight w:val="0"/>
      <w:marTop w:val="0"/>
      <w:marBottom w:val="0"/>
      <w:divBdr>
        <w:top w:val="none" w:sz="0" w:space="0" w:color="auto"/>
        <w:left w:val="none" w:sz="0" w:space="0" w:color="auto"/>
        <w:bottom w:val="none" w:sz="0" w:space="0" w:color="auto"/>
        <w:right w:val="none" w:sz="0" w:space="0" w:color="auto"/>
      </w:divBdr>
    </w:div>
    <w:div w:id="1713382791">
      <w:bodyDiv w:val="1"/>
      <w:marLeft w:val="0"/>
      <w:marRight w:val="0"/>
      <w:marTop w:val="0"/>
      <w:marBottom w:val="0"/>
      <w:divBdr>
        <w:top w:val="none" w:sz="0" w:space="0" w:color="auto"/>
        <w:left w:val="none" w:sz="0" w:space="0" w:color="auto"/>
        <w:bottom w:val="none" w:sz="0" w:space="0" w:color="auto"/>
        <w:right w:val="none" w:sz="0" w:space="0" w:color="auto"/>
      </w:divBdr>
    </w:div>
    <w:div w:id="198222265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microsoft.com/office/2011/relationships/people" Target="peop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microsoft.com/office/2011/relationships/commentsExtended" Target="commentsExtended.xml"/><Relationship Id="rId9" Type="http://schemas.openxmlformats.org/officeDocument/2006/relationships/image" Target="media/image1.emf"/><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3750</Words>
  <Characters>21376</Characters>
  <Application>Microsoft Macintosh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25076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Mejia-Alvarez</dc:creator>
  <cp:keywords/>
  <dc:description/>
  <cp:lastModifiedBy>Microsoft Office User</cp:lastModifiedBy>
  <cp:revision>2</cp:revision>
  <dcterms:created xsi:type="dcterms:W3CDTF">2017-03-06T19:18:00Z</dcterms:created>
  <dcterms:modified xsi:type="dcterms:W3CDTF">2017-03-06T19:18:00Z</dcterms:modified>
</cp:coreProperties>
</file>